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7A961C9C"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4A7E23" w:rsidRPr="004A7E23">
        <w:rPr>
          <w:rFonts w:ascii="Times New Roman" w:hAnsi="Times New Roman"/>
          <w:szCs w:val="28"/>
          <w:lang w:val="en-GB"/>
        </w:rPr>
        <w:t>EC-ENEST/TGD/2025/EA-OP/0051</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494F2C93" w14:textId="28E50BF0" w:rsidR="005D6569" w:rsidRDefault="00C7322E" w:rsidP="00827A50">
      <w:pPr>
        <w:spacing w:before="0"/>
        <w:ind w:left="567"/>
        <w:jc w:val="both"/>
        <w:rPr>
          <w:rFonts w:ascii="Times New Roman" w:hAnsi="Times New Roman"/>
          <w:sz w:val="22"/>
        </w:rPr>
      </w:pPr>
      <w:r w:rsidRPr="00511BC4">
        <w:rPr>
          <w:rFonts w:ascii="Times New Roman" w:hAnsi="Times New Roman"/>
          <w:sz w:val="22"/>
        </w:rPr>
        <w:t>the supply, delivery, unloading, siting and installation</w:t>
      </w:r>
      <w:r w:rsidR="00D804A4" w:rsidRPr="00511BC4">
        <w:rPr>
          <w:rFonts w:ascii="Times New Roman" w:hAnsi="Times New Roman"/>
          <w:sz w:val="22"/>
        </w:rPr>
        <w:t xml:space="preserve"> (where applicable)</w:t>
      </w:r>
      <w:r w:rsidRPr="00511BC4">
        <w:rPr>
          <w:rFonts w:ascii="Times New Roman" w:hAnsi="Times New Roman"/>
          <w:sz w:val="22"/>
        </w:rPr>
        <w:t xml:space="preserve">, </w:t>
      </w:r>
      <w:r w:rsidR="00D804A4" w:rsidRPr="00511BC4">
        <w:rPr>
          <w:rFonts w:ascii="Times New Roman" w:hAnsi="Times New Roman"/>
          <w:sz w:val="22"/>
        </w:rPr>
        <w:t>training (where applicable)</w:t>
      </w:r>
      <w:r w:rsidR="009A08A9">
        <w:rPr>
          <w:rFonts w:ascii="Times New Roman" w:hAnsi="Times New Roman"/>
          <w:sz w:val="22"/>
        </w:rPr>
        <w:t xml:space="preserve"> and </w:t>
      </w:r>
      <w:r w:rsidR="00B0575C">
        <w:rPr>
          <w:rFonts w:ascii="Times New Roman" w:hAnsi="Times New Roman"/>
          <w:sz w:val="22"/>
        </w:rPr>
        <w:t xml:space="preserve">after-sales services </w:t>
      </w:r>
      <w:r w:rsidR="00511BC4" w:rsidRPr="00511BC4">
        <w:rPr>
          <w:rFonts w:ascii="Times New Roman" w:hAnsi="Times New Roman"/>
          <w:sz w:val="22"/>
        </w:rPr>
        <w:t xml:space="preserve">(where applicable) </w:t>
      </w:r>
      <w:r w:rsidRPr="004F1F8C">
        <w:rPr>
          <w:rFonts w:ascii="Times New Roman" w:hAnsi="Times New Roman"/>
          <w:sz w:val="22"/>
        </w:rPr>
        <w:t>of the following supplies:</w:t>
      </w:r>
    </w:p>
    <w:p w14:paraId="4A024C08" w14:textId="77030120" w:rsidR="005D6569" w:rsidRPr="005D6569" w:rsidRDefault="005D6569" w:rsidP="005D6569">
      <w:pPr>
        <w:spacing w:before="0"/>
        <w:ind w:left="567"/>
        <w:jc w:val="both"/>
        <w:rPr>
          <w:rFonts w:ascii="Times New Roman" w:hAnsi="Times New Roman"/>
          <w:sz w:val="22"/>
        </w:rPr>
      </w:pPr>
      <w:r w:rsidRPr="005D6569">
        <w:rPr>
          <w:rFonts w:ascii="Times New Roman" w:hAnsi="Times New Roman"/>
          <w:b/>
          <w:sz w:val="22"/>
        </w:rPr>
        <w:t>Lot No. 1: Laboratory equipment for analysis in the area of animal diseases, food and feed</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5994"/>
        <w:gridCol w:w="1060"/>
      </w:tblGrid>
      <w:tr w:rsidR="00B13538" w:rsidRPr="007B28FF" w14:paraId="6E76A5B1" w14:textId="77777777" w:rsidTr="00B13538">
        <w:tc>
          <w:tcPr>
            <w:tcW w:w="1242" w:type="dxa"/>
            <w:shd w:val="clear" w:color="auto" w:fill="D9D9D9"/>
          </w:tcPr>
          <w:p w14:paraId="1382B77A"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6663" w:type="dxa"/>
            <w:shd w:val="clear" w:color="auto" w:fill="D9D9D9"/>
          </w:tcPr>
          <w:p w14:paraId="18C58410"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317" w:type="dxa"/>
            <w:shd w:val="clear" w:color="auto" w:fill="D9D9D9"/>
          </w:tcPr>
          <w:p w14:paraId="6C680AE3"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5D6569" w:rsidRPr="007B28FF" w14:paraId="5DD547CD" w14:textId="77777777" w:rsidTr="005D6569">
        <w:tc>
          <w:tcPr>
            <w:tcW w:w="1242" w:type="dxa"/>
            <w:shd w:val="clear" w:color="auto" w:fill="auto"/>
          </w:tcPr>
          <w:p w14:paraId="58BF619F"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w:t>
            </w:r>
          </w:p>
        </w:tc>
        <w:tc>
          <w:tcPr>
            <w:tcW w:w="6663" w:type="dxa"/>
            <w:shd w:val="clear" w:color="auto" w:fill="auto"/>
          </w:tcPr>
          <w:p w14:paraId="41110760" w14:textId="272E41CA"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Thermo </w:t>
            </w:r>
            <w:r w:rsidR="0006341C">
              <w:rPr>
                <w:rFonts w:ascii="Times New Roman" w:hAnsi="Times New Roman"/>
                <w:sz w:val="22"/>
                <w:szCs w:val="22"/>
              </w:rPr>
              <w:t>s</w:t>
            </w:r>
            <w:r w:rsidRPr="003830A9">
              <w:rPr>
                <w:rFonts w:ascii="Times New Roman" w:hAnsi="Times New Roman"/>
                <w:sz w:val="22"/>
                <w:szCs w:val="22"/>
              </w:rPr>
              <w:t>haker for microplates</w:t>
            </w:r>
          </w:p>
        </w:tc>
        <w:tc>
          <w:tcPr>
            <w:tcW w:w="317" w:type="dxa"/>
            <w:shd w:val="clear" w:color="auto" w:fill="auto"/>
          </w:tcPr>
          <w:p w14:paraId="4554B5F5"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7E394C98" w14:textId="77777777" w:rsidTr="005D6569">
        <w:tc>
          <w:tcPr>
            <w:tcW w:w="1242" w:type="dxa"/>
            <w:shd w:val="clear" w:color="auto" w:fill="auto"/>
          </w:tcPr>
          <w:p w14:paraId="5A306E78"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1.2</w:t>
            </w:r>
          </w:p>
        </w:tc>
        <w:tc>
          <w:tcPr>
            <w:tcW w:w="6663" w:type="dxa"/>
            <w:shd w:val="clear" w:color="auto" w:fill="auto"/>
          </w:tcPr>
          <w:p w14:paraId="0F0ADA1F"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ELISA washer</w:t>
            </w:r>
          </w:p>
        </w:tc>
        <w:tc>
          <w:tcPr>
            <w:tcW w:w="317" w:type="dxa"/>
            <w:shd w:val="clear" w:color="auto" w:fill="auto"/>
          </w:tcPr>
          <w:p w14:paraId="2E5E99A6"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5D6569" w:rsidRPr="007B28FF" w14:paraId="49BC143B" w14:textId="77777777" w:rsidTr="005D6569">
        <w:tc>
          <w:tcPr>
            <w:tcW w:w="1242" w:type="dxa"/>
            <w:shd w:val="clear" w:color="auto" w:fill="auto"/>
          </w:tcPr>
          <w:p w14:paraId="773C5482"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1.3</w:t>
            </w:r>
          </w:p>
        </w:tc>
        <w:tc>
          <w:tcPr>
            <w:tcW w:w="6663" w:type="dxa"/>
            <w:shd w:val="clear" w:color="auto" w:fill="auto"/>
          </w:tcPr>
          <w:p w14:paraId="6082F1A4" w14:textId="45888C55"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Tissue </w:t>
            </w:r>
            <w:r w:rsidR="0006341C">
              <w:rPr>
                <w:rFonts w:ascii="Times New Roman" w:hAnsi="Times New Roman"/>
                <w:sz w:val="22"/>
                <w:szCs w:val="22"/>
              </w:rPr>
              <w:t>h</w:t>
            </w:r>
            <w:r w:rsidRPr="003830A9">
              <w:rPr>
                <w:rFonts w:ascii="Times New Roman" w:hAnsi="Times New Roman"/>
                <w:sz w:val="22"/>
                <w:szCs w:val="22"/>
              </w:rPr>
              <w:t>omogenizer</w:t>
            </w:r>
          </w:p>
        </w:tc>
        <w:tc>
          <w:tcPr>
            <w:tcW w:w="317" w:type="dxa"/>
            <w:shd w:val="clear" w:color="auto" w:fill="auto"/>
          </w:tcPr>
          <w:p w14:paraId="1A7D0882"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35C9807A" w14:textId="77777777" w:rsidTr="005D6569">
        <w:tc>
          <w:tcPr>
            <w:tcW w:w="1242" w:type="dxa"/>
            <w:shd w:val="clear" w:color="auto" w:fill="auto"/>
          </w:tcPr>
          <w:p w14:paraId="4F60ED54"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1.4</w:t>
            </w:r>
          </w:p>
        </w:tc>
        <w:tc>
          <w:tcPr>
            <w:tcW w:w="6663" w:type="dxa"/>
            <w:shd w:val="clear" w:color="auto" w:fill="auto"/>
          </w:tcPr>
          <w:p w14:paraId="547D9DCF" w14:textId="1A6F5859"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Tissue </w:t>
            </w:r>
            <w:r w:rsidR="0006341C">
              <w:rPr>
                <w:rFonts w:ascii="Times New Roman" w:hAnsi="Times New Roman"/>
                <w:sz w:val="22"/>
                <w:szCs w:val="22"/>
              </w:rPr>
              <w:t>p</w:t>
            </w:r>
            <w:r w:rsidRPr="003830A9">
              <w:rPr>
                <w:rFonts w:ascii="Times New Roman" w:hAnsi="Times New Roman"/>
                <w:sz w:val="22"/>
                <w:szCs w:val="22"/>
              </w:rPr>
              <w:t>rocessor</w:t>
            </w:r>
          </w:p>
        </w:tc>
        <w:tc>
          <w:tcPr>
            <w:tcW w:w="317" w:type="dxa"/>
            <w:shd w:val="clear" w:color="auto" w:fill="auto"/>
          </w:tcPr>
          <w:p w14:paraId="721BF66C"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13AFECB5" w14:textId="77777777" w:rsidTr="005D6569">
        <w:tc>
          <w:tcPr>
            <w:tcW w:w="1242" w:type="dxa"/>
            <w:shd w:val="clear" w:color="auto" w:fill="auto"/>
          </w:tcPr>
          <w:p w14:paraId="0E5289E3"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1.5</w:t>
            </w:r>
          </w:p>
        </w:tc>
        <w:tc>
          <w:tcPr>
            <w:tcW w:w="6663" w:type="dxa"/>
            <w:shd w:val="clear" w:color="auto" w:fill="auto"/>
          </w:tcPr>
          <w:p w14:paraId="0F807A79"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Microtome</w:t>
            </w:r>
          </w:p>
        </w:tc>
        <w:tc>
          <w:tcPr>
            <w:tcW w:w="317" w:type="dxa"/>
            <w:shd w:val="clear" w:color="auto" w:fill="auto"/>
          </w:tcPr>
          <w:p w14:paraId="4EE71F7D"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2C6B46AF" w14:textId="77777777" w:rsidTr="005D6569">
        <w:tc>
          <w:tcPr>
            <w:tcW w:w="1242" w:type="dxa"/>
            <w:shd w:val="clear" w:color="auto" w:fill="auto"/>
          </w:tcPr>
          <w:p w14:paraId="5F189D9D"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1.6</w:t>
            </w:r>
          </w:p>
        </w:tc>
        <w:tc>
          <w:tcPr>
            <w:tcW w:w="6663" w:type="dxa"/>
            <w:shd w:val="clear" w:color="auto" w:fill="auto"/>
          </w:tcPr>
          <w:p w14:paraId="4E638346"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Slide stainer</w:t>
            </w:r>
          </w:p>
        </w:tc>
        <w:tc>
          <w:tcPr>
            <w:tcW w:w="317" w:type="dxa"/>
            <w:shd w:val="clear" w:color="auto" w:fill="auto"/>
          </w:tcPr>
          <w:p w14:paraId="5AAFFC34"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1768D37C" w14:textId="77777777" w:rsidTr="005D6569">
        <w:tc>
          <w:tcPr>
            <w:tcW w:w="1242" w:type="dxa"/>
            <w:shd w:val="clear" w:color="auto" w:fill="auto"/>
          </w:tcPr>
          <w:p w14:paraId="2A8381B7"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1.7</w:t>
            </w:r>
          </w:p>
        </w:tc>
        <w:tc>
          <w:tcPr>
            <w:tcW w:w="6663" w:type="dxa"/>
            <w:shd w:val="clear" w:color="auto" w:fill="auto"/>
          </w:tcPr>
          <w:p w14:paraId="121410AA"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Cold plate</w:t>
            </w:r>
          </w:p>
        </w:tc>
        <w:tc>
          <w:tcPr>
            <w:tcW w:w="317" w:type="dxa"/>
            <w:shd w:val="clear" w:color="auto" w:fill="auto"/>
          </w:tcPr>
          <w:p w14:paraId="26D012AA"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46E834CB" w14:textId="77777777" w:rsidTr="005D6569">
        <w:tc>
          <w:tcPr>
            <w:tcW w:w="1242" w:type="dxa"/>
            <w:shd w:val="clear" w:color="auto" w:fill="auto"/>
          </w:tcPr>
          <w:p w14:paraId="2B85F9B7"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1.8</w:t>
            </w:r>
          </w:p>
        </w:tc>
        <w:tc>
          <w:tcPr>
            <w:tcW w:w="6663" w:type="dxa"/>
            <w:shd w:val="clear" w:color="auto" w:fill="auto"/>
          </w:tcPr>
          <w:p w14:paraId="4DC9A7C3"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Water bath</w:t>
            </w:r>
          </w:p>
        </w:tc>
        <w:tc>
          <w:tcPr>
            <w:tcW w:w="317" w:type="dxa"/>
            <w:shd w:val="clear" w:color="auto" w:fill="auto"/>
          </w:tcPr>
          <w:p w14:paraId="4C35CC37"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5A2B0AF0" w14:textId="77777777" w:rsidTr="005D6569">
        <w:tc>
          <w:tcPr>
            <w:tcW w:w="1242" w:type="dxa"/>
            <w:shd w:val="clear" w:color="auto" w:fill="auto"/>
          </w:tcPr>
          <w:p w14:paraId="553E2F47"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1.9</w:t>
            </w:r>
          </w:p>
        </w:tc>
        <w:tc>
          <w:tcPr>
            <w:tcW w:w="6663" w:type="dxa"/>
            <w:shd w:val="clear" w:color="auto" w:fill="auto"/>
          </w:tcPr>
          <w:p w14:paraId="4DA8A756"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Microplate reader</w:t>
            </w:r>
          </w:p>
        </w:tc>
        <w:tc>
          <w:tcPr>
            <w:tcW w:w="317" w:type="dxa"/>
            <w:shd w:val="clear" w:color="auto" w:fill="auto"/>
          </w:tcPr>
          <w:p w14:paraId="5A286156"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208636DE" w14:textId="77777777" w:rsidTr="005D6569">
        <w:tc>
          <w:tcPr>
            <w:tcW w:w="1242" w:type="dxa"/>
            <w:shd w:val="clear" w:color="auto" w:fill="auto"/>
          </w:tcPr>
          <w:p w14:paraId="404F8C34"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1.10</w:t>
            </w:r>
          </w:p>
        </w:tc>
        <w:tc>
          <w:tcPr>
            <w:tcW w:w="6663" w:type="dxa"/>
            <w:shd w:val="clear" w:color="auto" w:fill="auto"/>
          </w:tcPr>
          <w:p w14:paraId="46C279C3" w14:textId="0F2B723D"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 xml:space="preserve">Automated </w:t>
            </w:r>
            <w:r w:rsidR="0006341C">
              <w:rPr>
                <w:rFonts w:ascii="Times New Roman" w:hAnsi="Times New Roman"/>
                <w:sz w:val="22"/>
                <w:szCs w:val="22"/>
              </w:rPr>
              <w:t>i</w:t>
            </w:r>
            <w:r w:rsidRPr="003830A9">
              <w:rPr>
                <w:rFonts w:ascii="Times New Roman" w:hAnsi="Times New Roman"/>
                <w:sz w:val="22"/>
                <w:szCs w:val="22"/>
              </w:rPr>
              <w:t xml:space="preserve">noculation </w:t>
            </w:r>
            <w:r w:rsidR="0006341C">
              <w:rPr>
                <w:rFonts w:ascii="Times New Roman" w:hAnsi="Times New Roman"/>
                <w:sz w:val="22"/>
                <w:szCs w:val="22"/>
              </w:rPr>
              <w:t>d</w:t>
            </w:r>
            <w:r w:rsidRPr="003830A9">
              <w:rPr>
                <w:rFonts w:ascii="Times New Roman" w:hAnsi="Times New Roman"/>
                <w:sz w:val="22"/>
                <w:szCs w:val="22"/>
              </w:rPr>
              <w:t xml:space="preserve">elivery </w:t>
            </w:r>
            <w:r w:rsidR="0006341C">
              <w:rPr>
                <w:rFonts w:ascii="Times New Roman" w:hAnsi="Times New Roman"/>
                <w:sz w:val="22"/>
                <w:szCs w:val="22"/>
              </w:rPr>
              <w:t>s</w:t>
            </w:r>
            <w:r w:rsidRPr="003830A9">
              <w:rPr>
                <w:rFonts w:ascii="Times New Roman" w:hAnsi="Times New Roman"/>
                <w:sz w:val="22"/>
                <w:szCs w:val="22"/>
              </w:rPr>
              <w:t>ystem</w:t>
            </w:r>
          </w:p>
        </w:tc>
        <w:tc>
          <w:tcPr>
            <w:tcW w:w="317" w:type="dxa"/>
            <w:shd w:val="clear" w:color="auto" w:fill="auto"/>
          </w:tcPr>
          <w:p w14:paraId="2DC603A2"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4C06BC24" w14:textId="77777777" w:rsidTr="005D6569">
        <w:tc>
          <w:tcPr>
            <w:tcW w:w="1242" w:type="dxa"/>
            <w:shd w:val="clear" w:color="auto" w:fill="auto"/>
          </w:tcPr>
          <w:p w14:paraId="57F3B465"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1.11</w:t>
            </w:r>
          </w:p>
        </w:tc>
        <w:tc>
          <w:tcPr>
            <w:tcW w:w="6663" w:type="dxa"/>
            <w:shd w:val="clear" w:color="auto" w:fill="auto"/>
          </w:tcPr>
          <w:p w14:paraId="3B5C670D" w14:textId="5ECBE0C4" w:rsidR="005D6569" w:rsidRPr="003830A9" w:rsidRDefault="0006341C" w:rsidP="00531717">
            <w:pPr>
              <w:tabs>
                <w:tab w:val="left" w:pos="709"/>
                <w:tab w:val="left" w:pos="993"/>
              </w:tabs>
              <w:jc w:val="center"/>
              <w:rPr>
                <w:rFonts w:ascii="Times New Roman" w:hAnsi="Times New Roman"/>
                <w:sz w:val="22"/>
                <w:szCs w:val="22"/>
              </w:rPr>
            </w:pPr>
            <w:r w:rsidRPr="0006341C">
              <w:rPr>
                <w:rFonts w:ascii="Times New Roman" w:hAnsi="Times New Roman"/>
                <w:sz w:val="22"/>
                <w:szCs w:val="22"/>
              </w:rPr>
              <w:t>Small refrigerator for biomedical storage</w:t>
            </w:r>
          </w:p>
        </w:tc>
        <w:tc>
          <w:tcPr>
            <w:tcW w:w="317" w:type="dxa"/>
            <w:shd w:val="clear" w:color="auto" w:fill="auto"/>
          </w:tcPr>
          <w:p w14:paraId="62EA27D3"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3</w:t>
            </w:r>
          </w:p>
        </w:tc>
      </w:tr>
      <w:tr w:rsidR="005D6569" w:rsidRPr="007B28FF" w14:paraId="60FC42F7" w14:textId="77777777" w:rsidTr="005D6569">
        <w:tc>
          <w:tcPr>
            <w:tcW w:w="1242" w:type="dxa"/>
            <w:shd w:val="clear" w:color="auto" w:fill="auto"/>
          </w:tcPr>
          <w:p w14:paraId="396C9FE6"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1.12</w:t>
            </w:r>
          </w:p>
        </w:tc>
        <w:tc>
          <w:tcPr>
            <w:tcW w:w="6663" w:type="dxa"/>
            <w:shd w:val="clear" w:color="auto" w:fill="auto"/>
          </w:tcPr>
          <w:p w14:paraId="173F06D6" w14:textId="62B8B329" w:rsidR="005D6569" w:rsidRPr="003830A9" w:rsidRDefault="0006341C" w:rsidP="00531717">
            <w:pPr>
              <w:tabs>
                <w:tab w:val="left" w:pos="709"/>
                <w:tab w:val="left" w:pos="993"/>
              </w:tabs>
              <w:jc w:val="center"/>
              <w:rPr>
                <w:rFonts w:ascii="Times New Roman" w:hAnsi="Times New Roman"/>
                <w:sz w:val="22"/>
                <w:szCs w:val="22"/>
              </w:rPr>
            </w:pPr>
            <w:r w:rsidRPr="0006341C">
              <w:rPr>
                <w:rFonts w:ascii="Times New Roman" w:hAnsi="Times New Roman"/>
                <w:sz w:val="22"/>
                <w:szCs w:val="22"/>
              </w:rPr>
              <w:t>Large refrigerator for biomedical storage</w:t>
            </w:r>
          </w:p>
        </w:tc>
        <w:tc>
          <w:tcPr>
            <w:tcW w:w="317" w:type="dxa"/>
            <w:shd w:val="clear" w:color="auto" w:fill="auto"/>
          </w:tcPr>
          <w:p w14:paraId="67F5EFC5"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4</w:t>
            </w:r>
          </w:p>
        </w:tc>
      </w:tr>
      <w:tr w:rsidR="005D6569" w:rsidRPr="007B28FF" w14:paraId="405B3A27" w14:textId="77777777" w:rsidTr="005D6569">
        <w:tc>
          <w:tcPr>
            <w:tcW w:w="1242" w:type="dxa"/>
            <w:shd w:val="clear" w:color="auto" w:fill="auto"/>
          </w:tcPr>
          <w:p w14:paraId="48A1D4DF"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1.13</w:t>
            </w:r>
          </w:p>
        </w:tc>
        <w:tc>
          <w:tcPr>
            <w:tcW w:w="6663" w:type="dxa"/>
            <w:shd w:val="clear" w:color="auto" w:fill="auto"/>
          </w:tcPr>
          <w:p w14:paraId="0370525F" w14:textId="7C7C652D" w:rsidR="005D6569" w:rsidRPr="003830A9" w:rsidRDefault="0006341C" w:rsidP="00531717">
            <w:pPr>
              <w:tabs>
                <w:tab w:val="left" w:pos="709"/>
                <w:tab w:val="left" w:pos="993"/>
              </w:tabs>
              <w:jc w:val="center"/>
              <w:rPr>
                <w:rFonts w:ascii="Times New Roman" w:hAnsi="Times New Roman"/>
                <w:sz w:val="22"/>
                <w:szCs w:val="22"/>
              </w:rPr>
            </w:pPr>
            <w:r w:rsidRPr="0006341C">
              <w:rPr>
                <w:rFonts w:ascii="Times New Roman" w:hAnsi="Times New Roman"/>
                <w:sz w:val="22"/>
                <w:szCs w:val="22"/>
              </w:rPr>
              <w:t xml:space="preserve">Natural </w:t>
            </w:r>
            <w:r>
              <w:rPr>
                <w:rFonts w:ascii="Times New Roman" w:hAnsi="Times New Roman"/>
                <w:sz w:val="22"/>
                <w:szCs w:val="22"/>
              </w:rPr>
              <w:t>c</w:t>
            </w:r>
            <w:r w:rsidRPr="0006341C">
              <w:rPr>
                <w:rFonts w:ascii="Times New Roman" w:hAnsi="Times New Roman"/>
                <w:sz w:val="22"/>
                <w:szCs w:val="22"/>
              </w:rPr>
              <w:t xml:space="preserve">onvection </w:t>
            </w:r>
            <w:r>
              <w:rPr>
                <w:rFonts w:ascii="Times New Roman" w:hAnsi="Times New Roman"/>
                <w:sz w:val="22"/>
                <w:szCs w:val="22"/>
              </w:rPr>
              <w:t>i</w:t>
            </w:r>
            <w:r w:rsidRPr="0006341C">
              <w:rPr>
                <w:rFonts w:ascii="Times New Roman" w:hAnsi="Times New Roman"/>
                <w:sz w:val="22"/>
                <w:szCs w:val="22"/>
              </w:rPr>
              <w:t>ncubator</w:t>
            </w:r>
          </w:p>
        </w:tc>
        <w:tc>
          <w:tcPr>
            <w:tcW w:w="317" w:type="dxa"/>
            <w:shd w:val="clear" w:color="auto" w:fill="auto"/>
          </w:tcPr>
          <w:p w14:paraId="0714B472"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5D6569" w:rsidRPr="007B28FF" w14:paraId="5D889926" w14:textId="77777777" w:rsidTr="005D6569">
        <w:tc>
          <w:tcPr>
            <w:tcW w:w="1242" w:type="dxa"/>
            <w:shd w:val="clear" w:color="auto" w:fill="auto"/>
          </w:tcPr>
          <w:p w14:paraId="06D2C19D"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1.14</w:t>
            </w:r>
          </w:p>
        </w:tc>
        <w:tc>
          <w:tcPr>
            <w:tcW w:w="6663" w:type="dxa"/>
            <w:shd w:val="clear" w:color="auto" w:fill="auto"/>
          </w:tcPr>
          <w:p w14:paraId="5E5A5689"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CO2 Incubator</w:t>
            </w:r>
          </w:p>
        </w:tc>
        <w:tc>
          <w:tcPr>
            <w:tcW w:w="317" w:type="dxa"/>
            <w:shd w:val="clear" w:color="auto" w:fill="auto"/>
          </w:tcPr>
          <w:p w14:paraId="4AB6AFF1"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bl>
    <w:p w14:paraId="2E1C459F" w14:textId="4B0B7011" w:rsidR="005D6569" w:rsidRDefault="005D6569" w:rsidP="00D45256">
      <w:pPr>
        <w:spacing w:before="0"/>
        <w:ind w:left="709" w:hanging="142"/>
        <w:jc w:val="both"/>
        <w:rPr>
          <w:highlight w:val="yellow"/>
        </w:rPr>
      </w:pPr>
    </w:p>
    <w:p w14:paraId="10D72C46" w14:textId="43086C1F" w:rsidR="005D6569" w:rsidRDefault="005D6569" w:rsidP="005D6569">
      <w:pPr>
        <w:spacing w:before="0"/>
        <w:ind w:left="567"/>
        <w:jc w:val="both"/>
        <w:rPr>
          <w:rFonts w:ascii="Times New Roman" w:hAnsi="Times New Roman"/>
          <w:b/>
          <w:sz w:val="22"/>
          <w:szCs w:val="22"/>
        </w:rPr>
      </w:pPr>
      <w:r w:rsidRPr="005D6569">
        <w:rPr>
          <w:rFonts w:ascii="Times New Roman" w:hAnsi="Times New Roman"/>
          <w:b/>
          <w:sz w:val="22"/>
          <w:szCs w:val="22"/>
        </w:rPr>
        <w:lastRenderedPageBreak/>
        <w:t xml:space="preserve">Lot </w:t>
      </w:r>
      <w:r w:rsidR="00997EEA">
        <w:rPr>
          <w:rFonts w:ascii="Times New Roman" w:hAnsi="Times New Roman"/>
          <w:b/>
          <w:sz w:val="22"/>
          <w:szCs w:val="22"/>
        </w:rPr>
        <w:t xml:space="preserve">No. </w:t>
      </w:r>
      <w:r w:rsidRPr="005D6569">
        <w:rPr>
          <w:rFonts w:ascii="Times New Roman" w:hAnsi="Times New Roman"/>
          <w:b/>
          <w:sz w:val="22"/>
          <w:szCs w:val="22"/>
        </w:rPr>
        <w:t>2: Laboratory equipment for analysis in the area of food safety, pesticide residue and other contaminants</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5996"/>
        <w:gridCol w:w="1060"/>
      </w:tblGrid>
      <w:tr w:rsidR="00B13538" w:rsidRPr="007B28FF" w14:paraId="7D90784D" w14:textId="77777777" w:rsidTr="00B13538">
        <w:tc>
          <w:tcPr>
            <w:tcW w:w="1166" w:type="dxa"/>
            <w:shd w:val="clear" w:color="auto" w:fill="D9D9D9"/>
          </w:tcPr>
          <w:p w14:paraId="6572BF57"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5996" w:type="dxa"/>
            <w:shd w:val="clear" w:color="auto" w:fill="D9D9D9"/>
          </w:tcPr>
          <w:p w14:paraId="7E2368C2"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1060" w:type="dxa"/>
            <w:shd w:val="clear" w:color="auto" w:fill="D9D9D9"/>
          </w:tcPr>
          <w:p w14:paraId="2F76D9DB"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5D6569" w:rsidRPr="007B28FF" w14:paraId="276823E7" w14:textId="77777777" w:rsidTr="00EF2266">
        <w:tc>
          <w:tcPr>
            <w:tcW w:w="1166" w:type="dxa"/>
            <w:shd w:val="clear" w:color="auto" w:fill="auto"/>
          </w:tcPr>
          <w:p w14:paraId="2A6428B2" w14:textId="2FBFF5F1"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2</w:t>
            </w:r>
            <w:r w:rsidRPr="003830A9">
              <w:rPr>
                <w:rFonts w:ascii="Times New Roman" w:hAnsi="Times New Roman"/>
                <w:sz w:val="22"/>
                <w:szCs w:val="22"/>
              </w:rPr>
              <w:t>.1</w:t>
            </w:r>
          </w:p>
        </w:tc>
        <w:tc>
          <w:tcPr>
            <w:tcW w:w="5996" w:type="dxa"/>
            <w:shd w:val="clear" w:color="auto" w:fill="auto"/>
          </w:tcPr>
          <w:p w14:paraId="5F79FEEB" w14:textId="53A947E2" w:rsidR="005D6569" w:rsidRPr="003830A9" w:rsidRDefault="00000EC0" w:rsidP="00531717">
            <w:pPr>
              <w:tabs>
                <w:tab w:val="left" w:pos="709"/>
                <w:tab w:val="left" w:pos="993"/>
              </w:tabs>
              <w:jc w:val="center"/>
              <w:rPr>
                <w:rFonts w:ascii="Times New Roman" w:hAnsi="Times New Roman"/>
                <w:sz w:val="22"/>
                <w:szCs w:val="22"/>
              </w:rPr>
            </w:pPr>
            <w:r w:rsidRPr="00000EC0">
              <w:rPr>
                <w:rFonts w:ascii="Times New Roman" w:hAnsi="Times New Roman"/>
                <w:sz w:val="22"/>
                <w:szCs w:val="22"/>
              </w:rPr>
              <w:t>Ultra-</w:t>
            </w:r>
            <w:r>
              <w:rPr>
                <w:rFonts w:ascii="Times New Roman" w:hAnsi="Times New Roman"/>
                <w:sz w:val="22"/>
                <w:szCs w:val="22"/>
              </w:rPr>
              <w:t>h</w:t>
            </w:r>
            <w:r w:rsidRPr="00000EC0">
              <w:rPr>
                <w:rFonts w:ascii="Times New Roman" w:hAnsi="Times New Roman"/>
                <w:sz w:val="22"/>
                <w:szCs w:val="22"/>
              </w:rPr>
              <w:t>igh-</w:t>
            </w:r>
            <w:r>
              <w:rPr>
                <w:rFonts w:ascii="Times New Roman" w:hAnsi="Times New Roman"/>
                <w:sz w:val="22"/>
                <w:szCs w:val="22"/>
              </w:rPr>
              <w:t>p</w:t>
            </w:r>
            <w:r w:rsidRPr="00000EC0">
              <w:rPr>
                <w:rFonts w:ascii="Times New Roman" w:hAnsi="Times New Roman"/>
                <w:sz w:val="22"/>
                <w:szCs w:val="22"/>
              </w:rPr>
              <w:t xml:space="preserve">erformance </w:t>
            </w:r>
            <w:r>
              <w:rPr>
                <w:rFonts w:ascii="Times New Roman" w:hAnsi="Times New Roman"/>
                <w:sz w:val="22"/>
                <w:szCs w:val="22"/>
              </w:rPr>
              <w:t>l</w:t>
            </w:r>
            <w:r w:rsidRPr="00000EC0">
              <w:rPr>
                <w:rFonts w:ascii="Times New Roman" w:hAnsi="Times New Roman"/>
                <w:sz w:val="22"/>
                <w:szCs w:val="22"/>
              </w:rPr>
              <w:t xml:space="preserve">iquid </w:t>
            </w:r>
            <w:r>
              <w:rPr>
                <w:rFonts w:ascii="Times New Roman" w:hAnsi="Times New Roman"/>
                <w:sz w:val="22"/>
                <w:szCs w:val="22"/>
              </w:rPr>
              <w:t>c</w:t>
            </w:r>
            <w:r w:rsidRPr="00000EC0">
              <w:rPr>
                <w:rFonts w:ascii="Times New Roman" w:hAnsi="Times New Roman"/>
                <w:sz w:val="22"/>
                <w:szCs w:val="22"/>
              </w:rPr>
              <w:t xml:space="preserve">hromatograph (UHPLC) with </w:t>
            </w:r>
            <w:r>
              <w:rPr>
                <w:rFonts w:ascii="Times New Roman" w:hAnsi="Times New Roman"/>
                <w:sz w:val="22"/>
                <w:szCs w:val="22"/>
              </w:rPr>
              <w:t>t</w:t>
            </w:r>
            <w:r w:rsidRPr="00000EC0">
              <w:rPr>
                <w:rFonts w:ascii="Times New Roman" w:hAnsi="Times New Roman"/>
                <w:sz w:val="22"/>
                <w:szCs w:val="22"/>
              </w:rPr>
              <w:t xml:space="preserve">riple </w:t>
            </w:r>
            <w:r>
              <w:rPr>
                <w:rFonts w:ascii="Times New Roman" w:hAnsi="Times New Roman"/>
                <w:sz w:val="22"/>
                <w:szCs w:val="22"/>
              </w:rPr>
              <w:t>q</w:t>
            </w:r>
            <w:r w:rsidRPr="00000EC0">
              <w:rPr>
                <w:rFonts w:ascii="Times New Roman" w:hAnsi="Times New Roman"/>
                <w:sz w:val="22"/>
                <w:szCs w:val="22"/>
              </w:rPr>
              <w:t xml:space="preserve">uadrupole (MS/MS) </w:t>
            </w:r>
            <w:r>
              <w:rPr>
                <w:rFonts w:ascii="Times New Roman" w:hAnsi="Times New Roman"/>
                <w:sz w:val="22"/>
                <w:szCs w:val="22"/>
              </w:rPr>
              <w:t>m</w:t>
            </w:r>
            <w:r w:rsidRPr="00000EC0">
              <w:rPr>
                <w:rFonts w:ascii="Times New Roman" w:hAnsi="Times New Roman"/>
                <w:sz w:val="22"/>
                <w:szCs w:val="22"/>
              </w:rPr>
              <w:t xml:space="preserve">ass </w:t>
            </w:r>
            <w:r>
              <w:rPr>
                <w:rFonts w:ascii="Times New Roman" w:hAnsi="Times New Roman"/>
                <w:sz w:val="22"/>
                <w:szCs w:val="22"/>
              </w:rPr>
              <w:t>s</w:t>
            </w:r>
            <w:r w:rsidRPr="00000EC0">
              <w:rPr>
                <w:rFonts w:ascii="Times New Roman" w:hAnsi="Times New Roman"/>
                <w:sz w:val="22"/>
                <w:szCs w:val="22"/>
              </w:rPr>
              <w:t>pectrometer</w:t>
            </w:r>
          </w:p>
        </w:tc>
        <w:tc>
          <w:tcPr>
            <w:tcW w:w="1060" w:type="dxa"/>
            <w:shd w:val="clear" w:color="auto" w:fill="auto"/>
          </w:tcPr>
          <w:p w14:paraId="6635576F" w14:textId="0E238E1B" w:rsidR="005D6569" w:rsidRPr="003830A9" w:rsidRDefault="00E64053" w:rsidP="00531717">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5D6569" w:rsidRPr="007B28FF" w14:paraId="7EB022DD" w14:textId="77777777" w:rsidTr="00EF2266">
        <w:tc>
          <w:tcPr>
            <w:tcW w:w="1166" w:type="dxa"/>
            <w:shd w:val="clear" w:color="auto" w:fill="auto"/>
          </w:tcPr>
          <w:p w14:paraId="613621F1" w14:textId="417E221F"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2</w:t>
            </w:r>
            <w:r w:rsidRPr="003830A9">
              <w:rPr>
                <w:rFonts w:ascii="Times New Roman" w:hAnsi="Times New Roman"/>
                <w:sz w:val="22"/>
                <w:szCs w:val="22"/>
              </w:rPr>
              <w:t>.2</w:t>
            </w:r>
          </w:p>
        </w:tc>
        <w:tc>
          <w:tcPr>
            <w:tcW w:w="5996" w:type="dxa"/>
            <w:shd w:val="clear" w:color="auto" w:fill="auto"/>
          </w:tcPr>
          <w:p w14:paraId="74C11043" w14:textId="4585F82D" w:rsidR="005D6569" w:rsidRPr="003830A9" w:rsidRDefault="00AF4443" w:rsidP="00531717">
            <w:pPr>
              <w:tabs>
                <w:tab w:val="left" w:pos="709"/>
                <w:tab w:val="left" w:pos="993"/>
              </w:tabs>
              <w:jc w:val="center"/>
              <w:rPr>
                <w:rFonts w:ascii="Times New Roman" w:hAnsi="Times New Roman"/>
                <w:sz w:val="22"/>
                <w:szCs w:val="22"/>
              </w:rPr>
            </w:pPr>
            <w:r w:rsidRPr="00AF4443">
              <w:rPr>
                <w:rFonts w:ascii="Times New Roman" w:hAnsi="Times New Roman"/>
                <w:sz w:val="22"/>
                <w:szCs w:val="22"/>
              </w:rPr>
              <w:t>Automatic solvent evaporation system</w:t>
            </w:r>
          </w:p>
        </w:tc>
        <w:tc>
          <w:tcPr>
            <w:tcW w:w="1060" w:type="dxa"/>
            <w:shd w:val="clear" w:color="auto" w:fill="auto"/>
          </w:tcPr>
          <w:p w14:paraId="2D99C1E4" w14:textId="3927D91B" w:rsidR="005D6569" w:rsidRPr="003830A9" w:rsidRDefault="00E64053" w:rsidP="00531717">
            <w:pPr>
              <w:tabs>
                <w:tab w:val="left" w:pos="709"/>
                <w:tab w:val="left" w:pos="993"/>
              </w:tabs>
              <w:jc w:val="center"/>
              <w:rPr>
                <w:rFonts w:ascii="Times New Roman" w:hAnsi="Times New Roman"/>
                <w:sz w:val="22"/>
                <w:szCs w:val="22"/>
              </w:rPr>
            </w:pPr>
            <w:r>
              <w:rPr>
                <w:rFonts w:ascii="Times New Roman" w:hAnsi="Times New Roman"/>
                <w:sz w:val="22"/>
                <w:szCs w:val="22"/>
              </w:rPr>
              <w:t>1</w:t>
            </w:r>
          </w:p>
        </w:tc>
      </w:tr>
    </w:tbl>
    <w:p w14:paraId="512A9BCF" w14:textId="595B8338" w:rsidR="005D6569" w:rsidRDefault="005D6569" w:rsidP="005D6569">
      <w:pPr>
        <w:spacing w:before="0"/>
        <w:ind w:left="567"/>
        <w:jc w:val="both"/>
        <w:rPr>
          <w:rFonts w:ascii="Times New Roman" w:hAnsi="Times New Roman"/>
          <w:b/>
          <w:sz w:val="22"/>
          <w:szCs w:val="22"/>
          <w:highlight w:val="yellow"/>
        </w:rPr>
      </w:pPr>
    </w:p>
    <w:p w14:paraId="26C5F328" w14:textId="4A73FDB7" w:rsidR="005D6569" w:rsidRPr="005D6569" w:rsidRDefault="005D6569" w:rsidP="005D6569">
      <w:pPr>
        <w:spacing w:before="0"/>
        <w:ind w:left="567"/>
        <w:jc w:val="both"/>
        <w:rPr>
          <w:rFonts w:ascii="Times New Roman" w:hAnsi="Times New Roman"/>
          <w:b/>
          <w:sz w:val="22"/>
          <w:szCs w:val="22"/>
        </w:rPr>
      </w:pPr>
      <w:r w:rsidRPr="005D6569">
        <w:rPr>
          <w:rFonts w:ascii="Times New Roman" w:hAnsi="Times New Roman"/>
          <w:b/>
          <w:sz w:val="22"/>
          <w:szCs w:val="22"/>
        </w:rPr>
        <w:t xml:space="preserve">Lot </w:t>
      </w:r>
      <w:r w:rsidR="00997EEA">
        <w:rPr>
          <w:rFonts w:ascii="Times New Roman" w:hAnsi="Times New Roman"/>
          <w:b/>
          <w:sz w:val="22"/>
          <w:szCs w:val="22"/>
        </w:rPr>
        <w:t xml:space="preserve">No. </w:t>
      </w:r>
      <w:r w:rsidRPr="005D6569">
        <w:rPr>
          <w:rFonts w:ascii="Times New Roman" w:hAnsi="Times New Roman"/>
          <w:b/>
          <w:sz w:val="22"/>
          <w:szCs w:val="22"/>
        </w:rPr>
        <w:t>3: Laboratory equipment for PCR analysis and sample preparation in the area of pests (harmful organisms)</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5995"/>
        <w:gridCol w:w="1060"/>
      </w:tblGrid>
      <w:tr w:rsidR="00B13538" w:rsidRPr="007B28FF" w14:paraId="1B13A087" w14:textId="77777777" w:rsidTr="00B13538">
        <w:tc>
          <w:tcPr>
            <w:tcW w:w="1242" w:type="dxa"/>
            <w:shd w:val="clear" w:color="auto" w:fill="D9D9D9"/>
          </w:tcPr>
          <w:p w14:paraId="2EFE4C77"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w:t>
            </w:r>
          </w:p>
        </w:tc>
        <w:tc>
          <w:tcPr>
            <w:tcW w:w="6663" w:type="dxa"/>
            <w:shd w:val="clear" w:color="auto" w:fill="D9D9D9"/>
          </w:tcPr>
          <w:p w14:paraId="6CC8320B"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Item name</w:t>
            </w:r>
          </w:p>
        </w:tc>
        <w:tc>
          <w:tcPr>
            <w:tcW w:w="317" w:type="dxa"/>
            <w:shd w:val="clear" w:color="auto" w:fill="D9D9D9"/>
          </w:tcPr>
          <w:p w14:paraId="5734AE68" w14:textId="77777777" w:rsidR="005D6569" w:rsidRPr="007B28FF" w:rsidRDefault="005D6569" w:rsidP="00531717">
            <w:pPr>
              <w:tabs>
                <w:tab w:val="left" w:pos="709"/>
                <w:tab w:val="left" w:pos="993"/>
              </w:tabs>
              <w:jc w:val="center"/>
              <w:rPr>
                <w:rFonts w:ascii="Times New Roman" w:hAnsi="Times New Roman"/>
                <w:b/>
                <w:sz w:val="22"/>
              </w:rPr>
            </w:pPr>
            <w:r w:rsidRPr="007B28FF">
              <w:rPr>
                <w:rFonts w:ascii="Times New Roman" w:hAnsi="Times New Roman"/>
                <w:b/>
                <w:sz w:val="22"/>
              </w:rPr>
              <w:t>Quantity</w:t>
            </w:r>
          </w:p>
        </w:tc>
      </w:tr>
      <w:tr w:rsidR="005D6569" w:rsidRPr="007B28FF" w14:paraId="4BA8496A" w14:textId="77777777" w:rsidTr="00531717">
        <w:tc>
          <w:tcPr>
            <w:tcW w:w="1242" w:type="dxa"/>
            <w:shd w:val="clear" w:color="auto" w:fill="auto"/>
          </w:tcPr>
          <w:p w14:paraId="5B021F3A" w14:textId="1BC0F74F"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.1</w:t>
            </w:r>
          </w:p>
        </w:tc>
        <w:tc>
          <w:tcPr>
            <w:tcW w:w="6663" w:type="dxa"/>
            <w:shd w:val="clear" w:color="auto" w:fill="auto"/>
          </w:tcPr>
          <w:p w14:paraId="7B74D925" w14:textId="6187258C" w:rsidR="005D6569" w:rsidRPr="003830A9" w:rsidRDefault="00E64053" w:rsidP="00E64053">
            <w:pPr>
              <w:tabs>
                <w:tab w:val="left" w:pos="709"/>
                <w:tab w:val="left" w:pos="993"/>
              </w:tabs>
              <w:jc w:val="center"/>
              <w:rPr>
                <w:rFonts w:ascii="Times New Roman" w:hAnsi="Times New Roman"/>
                <w:sz w:val="22"/>
                <w:szCs w:val="22"/>
              </w:rPr>
            </w:pPr>
            <w:r w:rsidRPr="00E64053">
              <w:rPr>
                <w:rFonts w:ascii="Times New Roman" w:hAnsi="Times New Roman"/>
                <w:sz w:val="22"/>
                <w:szCs w:val="22"/>
              </w:rPr>
              <w:t>Real-time PCR system with laptop</w:t>
            </w:r>
          </w:p>
        </w:tc>
        <w:tc>
          <w:tcPr>
            <w:tcW w:w="317" w:type="dxa"/>
            <w:shd w:val="clear" w:color="auto" w:fill="auto"/>
          </w:tcPr>
          <w:p w14:paraId="4CBB61EB" w14:textId="72BDDA05" w:rsidR="005D6569" w:rsidRPr="003830A9" w:rsidRDefault="00E64053" w:rsidP="00531717">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5D6569" w:rsidRPr="007B28FF" w14:paraId="65BE0B2B" w14:textId="77777777" w:rsidTr="00531717">
        <w:tc>
          <w:tcPr>
            <w:tcW w:w="1242" w:type="dxa"/>
            <w:shd w:val="clear" w:color="auto" w:fill="auto"/>
          </w:tcPr>
          <w:p w14:paraId="12154792" w14:textId="234ACA85"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.2</w:t>
            </w:r>
          </w:p>
        </w:tc>
        <w:tc>
          <w:tcPr>
            <w:tcW w:w="6663" w:type="dxa"/>
            <w:shd w:val="clear" w:color="auto" w:fill="auto"/>
          </w:tcPr>
          <w:p w14:paraId="55675A45" w14:textId="67C92507" w:rsidR="005D6569" w:rsidRPr="003830A9" w:rsidRDefault="00E64053" w:rsidP="00531717">
            <w:pPr>
              <w:tabs>
                <w:tab w:val="left" w:pos="709"/>
                <w:tab w:val="left" w:pos="993"/>
              </w:tabs>
              <w:jc w:val="center"/>
              <w:rPr>
                <w:rFonts w:ascii="Times New Roman" w:hAnsi="Times New Roman"/>
                <w:sz w:val="22"/>
                <w:szCs w:val="22"/>
              </w:rPr>
            </w:pPr>
            <w:r w:rsidRPr="00E64053">
              <w:rPr>
                <w:rFonts w:ascii="Times New Roman" w:hAnsi="Times New Roman"/>
                <w:sz w:val="22"/>
                <w:szCs w:val="22"/>
              </w:rPr>
              <w:t>RNA/DNA extraction device</w:t>
            </w:r>
          </w:p>
        </w:tc>
        <w:tc>
          <w:tcPr>
            <w:tcW w:w="317" w:type="dxa"/>
            <w:shd w:val="clear" w:color="auto" w:fill="auto"/>
          </w:tcPr>
          <w:p w14:paraId="78FEE5AD"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2</w:t>
            </w:r>
          </w:p>
        </w:tc>
      </w:tr>
      <w:tr w:rsidR="005D6569" w:rsidRPr="007B28FF" w14:paraId="2BBA6187" w14:textId="77777777" w:rsidTr="00531717">
        <w:tc>
          <w:tcPr>
            <w:tcW w:w="1242" w:type="dxa"/>
            <w:shd w:val="clear" w:color="auto" w:fill="auto"/>
          </w:tcPr>
          <w:p w14:paraId="46BF4B0F" w14:textId="727B40C2"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.3</w:t>
            </w:r>
          </w:p>
        </w:tc>
        <w:tc>
          <w:tcPr>
            <w:tcW w:w="6663" w:type="dxa"/>
            <w:shd w:val="clear" w:color="auto" w:fill="auto"/>
          </w:tcPr>
          <w:p w14:paraId="33AF6181" w14:textId="60F51E13" w:rsidR="005D6569" w:rsidRPr="003830A9" w:rsidRDefault="00E64053" w:rsidP="00E64053">
            <w:pPr>
              <w:tabs>
                <w:tab w:val="left" w:pos="709"/>
                <w:tab w:val="left" w:pos="993"/>
              </w:tabs>
              <w:jc w:val="center"/>
              <w:rPr>
                <w:rFonts w:ascii="Times New Roman" w:hAnsi="Times New Roman"/>
                <w:sz w:val="22"/>
                <w:szCs w:val="22"/>
              </w:rPr>
            </w:pPr>
            <w:r w:rsidRPr="00E64053">
              <w:rPr>
                <w:rFonts w:ascii="Times New Roman" w:hAnsi="Times New Roman"/>
                <w:sz w:val="22"/>
                <w:szCs w:val="22"/>
              </w:rPr>
              <w:t xml:space="preserve">Homogenizer for plant tissue (including seeds) </w:t>
            </w:r>
          </w:p>
        </w:tc>
        <w:tc>
          <w:tcPr>
            <w:tcW w:w="317" w:type="dxa"/>
            <w:shd w:val="clear" w:color="auto" w:fill="auto"/>
          </w:tcPr>
          <w:p w14:paraId="6A3C70A5" w14:textId="41199DB5" w:rsidR="005D6569" w:rsidRPr="003830A9" w:rsidRDefault="00E64053" w:rsidP="00531717">
            <w:pPr>
              <w:tabs>
                <w:tab w:val="left" w:pos="709"/>
                <w:tab w:val="left" w:pos="993"/>
              </w:tabs>
              <w:jc w:val="center"/>
              <w:rPr>
                <w:rFonts w:ascii="Times New Roman" w:hAnsi="Times New Roman"/>
                <w:sz w:val="22"/>
                <w:szCs w:val="22"/>
              </w:rPr>
            </w:pPr>
            <w:r>
              <w:rPr>
                <w:rFonts w:ascii="Times New Roman" w:hAnsi="Times New Roman"/>
                <w:sz w:val="22"/>
                <w:szCs w:val="22"/>
              </w:rPr>
              <w:t>2</w:t>
            </w:r>
          </w:p>
        </w:tc>
      </w:tr>
      <w:tr w:rsidR="005D6569" w:rsidRPr="007B28FF" w14:paraId="29191A79" w14:textId="77777777" w:rsidTr="00531717">
        <w:tc>
          <w:tcPr>
            <w:tcW w:w="1242" w:type="dxa"/>
            <w:shd w:val="clear" w:color="auto" w:fill="auto"/>
          </w:tcPr>
          <w:p w14:paraId="283C4DFD" w14:textId="572C8576"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.4</w:t>
            </w:r>
          </w:p>
        </w:tc>
        <w:tc>
          <w:tcPr>
            <w:tcW w:w="6663" w:type="dxa"/>
            <w:shd w:val="clear" w:color="auto" w:fill="auto"/>
          </w:tcPr>
          <w:p w14:paraId="2C88A380" w14:textId="0EB4187E" w:rsidR="005D6569" w:rsidRPr="003830A9" w:rsidRDefault="00E64053" w:rsidP="00531717">
            <w:pPr>
              <w:tabs>
                <w:tab w:val="left" w:pos="709"/>
                <w:tab w:val="left" w:pos="993"/>
              </w:tabs>
              <w:jc w:val="center"/>
              <w:rPr>
                <w:rFonts w:ascii="Times New Roman" w:hAnsi="Times New Roman"/>
                <w:sz w:val="22"/>
                <w:szCs w:val="22"/>
              </w:rPr>
            </w:pPr>
            <w:r w:rsidRPr="00E64053">
              <w:rPr>
                <w:rFonts w:ascii="Times New Roman" w:hAnsi="Times New Roman"/>
                <w:sz w:val="22"/>
                <w:szCs w:val="22"/>
              </w:rPr>
              <w:t>Laboratory centrifuge</w:t>
            </w:r>
          </w:p>
        </w:tc>
        <w:tc>
          <w:tcPr>
            <w:tcW w:w="317" w:type="dxa"/>
            <w:shd w:val="clear" w:color="auto" w:fill="auto"/>
          </w:tcPr>
          <w:p w14:paraId="10F52F02"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r w:rsidR="005D6569" w:rsidRPr="007B28FF" w14:paraId="27F882F2" w14:textId="77777777" w:rsidTr="00531717">
        <w:tc>
          <w:tcPr>
            <w:tcW w:w="1242" w:type="dxa"/>
            <w:shd w:val="clear" w:color="auto" w:fill="auto"/>
          </w:tcPr>
          <w:p w14:paraId="43195705" w14:textId="07CB8F7B" w:rsidR="005D6569" w:rsidRPr="003830A9" w:rsidRDefault="005D6569" w:rsidP="00531717">
            <w:pPr>
              <w:tabs>
                <w:tab w:val="left" w:pos="709"/>
                <w:tab w:val="left" w:pos="993"/>
              </w:tabs>
              <w:jc w:val="center"/>
              <w:rPr>
                <w:rFonts w:ascii="Times New Roman" w:hAnsi="Times New Roman"/>
                <w:sz w:val="22"/>
                <w:szCs w:val="22"/>
              </w:rPr>
            </w:pPr>
            <w:r>
              <w:rPr>
                <w:rFonts w:ascii="Times New Roman" w:hAnsi="Times New Roman"/>
                <w:sz w:val="22"/>
                <w:szCs w:val="22"/>
              </w:rPr>
              <w:t>3</w:t>
            </w:r>
            <w:r w:rsidRPr="003830A9">
              <w:rPr>
                <w:rFonts w:ascii="Times New Roman" w:hAnsi="Times New Roman"/>
                <w:sz w:val="22"/>
                <w:szCs w:val="22"/>
              </w:rPr>
              <w:t>.5</w:t>
            </w:r>
          </w:p>
        </w:tc>
        <w:tc>
          <w:tcPr>
            <w:tcW w:w="6663" w:type="dxa"/>
            <w:shd w:val="clear" w:color="auto" w:fill="auto"/>
          </w:tcPr>
          <w:p w14:paraId="3E2C2419" w14:textId="328D3B10" w:rsidR="005D6569" w:rsidRPr="003830A9" w:rsidRDefault="00E64053" w:rsidP="00531717">
            <w:pPr>
              <w:tabs>
                <w:tab w:val="left" w:pos="709"/>
                <w:tab w:val="left" w:pos="993"/>
              </w:tabs>
              <w:jc w:val="center"/>
              <w:rPr>
                <w:rFonts w:ascii="Times New Roman" w:hAnsi="Times New Roman"/>
                <w:sz w:val="22"/>
                <w:szCs w:val="22"/>
              </w:rPr>
            </w:pPr>
            <w:r w:rsidRPr="00E64053">
              <w:rPr>
                <w:rFonts w:ascii="Times New Roman" w:hAnsi="Times New Roman"/>
                <w:sz w:val="22"/>
                <w:szCs w:val="22"/>
              </w:rPr>
              <w:t>Ultra-</w:t>
            </w:r>
            <w:r>
              <w:rPr>
                <w:rFonts w:ascii="Times New Roman" w:hAnsi="Times New Roman"/>
                <w:sz w:val="22"/>
                <w:szCs w:val="22"/>
              </w:rPr>
              <w:t>l</w:t>
            </w:r>
            <w:r w:rsidRPr="00E64053">
              <w:rPr>
                <w:rFonts w:ascii="Times New Roman" w:hAnsi="Times New Roman"/>
                <w:sz w:val="22"/>
                <w:szCs w:val="22"/>
              </w:rPr>
              <w:t xml:space="preserve">ow </w:t>
            </w:r>
            <w:r>
              <w:rPr>
                <w:rFonts w:ascii="Times New Roman" w:hAnsi="Times New Roman"/>
                <w:sz w:val="22"/>
                <w:szCs w:val="22"/>
              </w:rPr>
              <w:t>t</w:t>
            </w:r>
            <w:r w:rsidRPr="00E64053">
              <w:rPr>
                <w:rFonts w:ascii="Times New Roman" w:hAnsi="Times New Roman"/>
                <w:sz w:val="22"/>
                <w:szCs w:val="22"/>
              </w:rPr>
              <w:t xml:space="preserve">emperature </w:t>
            </w:r>
            <w:r>
              <w:rPr>
                <w:rFonts w:ascii="Times New Roman" w:hAnsi="Times New Roman"/>
                <w:sz w:val="22"/>
                <w:szCs w:val="22"/>
              </w:rPr>
              <w:t>f</w:t>
            </w:r>
            <w:r w:rsidRPr="00E64053">
              <w:rPr>
                <w:rFonts w:ascii="Times New Roman" w:hAnsi="Times New Roman"/>
                <w:sz w:val="22"/>
                <w:szCs w:val="22"/>
              </w:rPr>
              <w:t>reezer</w:t>
            </w:r>
          </w:p>
        </w:tc>
        <w:tc>
          <w:tcPr>
            <w:tcW w:w="317" w:type="dxa"/>
            <w:shd w:val="clear" w:color="auto" w:fill="auto"/>
          </w:tcPr>
          <w:p w14:paraId="3E719F49" w14:textId="77777777" w:rsidR="005D6569" w:rsidRPr="003830A9" w:rsidRDefault="005D6569" w:rsidP="00531717">
            <w:pPr>
              <w:tabs>
                <w:tab w:val="left" w:pos="709"/>
                <w:tab w:val="left" w:pos="993"/>
              </w:tabs>
              <w:jc w:val="center"/>
              <w:rPr>
                <w:rFonts w:ascii="Times New Roman" w:hAnsi="Times New Roman"/>
                <w:sz w:val="22"/>
                <w:szCs w:val="22"/>
              </w:rPr>
            </w:pPr>
            <w:r w:rsidRPr="003830A9">
              <w:rPr>
                <w:rFonts w:ascii="Times New Roman" w:hAnsi="Times New Roman"/>
                <w:sz w:val="22"/>
                <w:szCs w:val="22"/>
              </w:rPr>
              <w:t>1</w:t>
            </w:r>
          </w:p>
        </w:tc>
      </w:tr>
    </w:tbl>
    <w:p w14:paraId="53F1E529" w14:textId="01F147DD" w:rsidR="005D6569" w:rsidRDefault="005D6569" w:rsidP="005D6569">
      <w:pPr>
        <w:spacing w:before="0"/>
        <w:ind w:left="567"/>
        <w:jc w:val="both"/>
        <w:rPr>
          <w:rFonts w:ascii="Times New Roman" w:hAnsi="Times New Roman"/>
          <w:b/>
          <w:sz w:val="22"/>
          <w:szCs w:val="22"/>
          <w:highlight w:val="yellow"/>
        </w:rPr>
      </w:pPr>
    </w:p>
    <w:p w14:paraId="620151D7" w14:textId="02024C6E" w:rsidR="00086094" w:rsidRDefault="001C1D82" w:rsidP="00086094">
      <w:pPr>
        <w:spacing w:before="0"/>
        <w:ind w:left="567"/>
        <w:jc w:val="both"/>
        <w:rPr>
          <w:rFonts w:ascii="Times New Roman" w:hAnsi="Times New Roman"/>
          <w:sz w:val="22"/>
        </w:rPr>
      </w:pPr>
      <w:r w:rsidRPr="001C1D82">
        <w:rPr>
          <w:rFonts w:ascii="Times New Roman" w:hAnsi="Times New Roman"/>
          <w:sz w:val="22"/>
        </w:rPr>
        <w:t>at locations provided in the Appendix 1 – Distribution list of the Annex II+III: Technical Specifications + Technical offer</w:t>
      </w:r>
      <w:r>
        <w:rPr>
          <w:rFonts w:ascii="Times New Roman" w:hAnsi="Times New Roman"/>
          <w:sz w:val="22"/>
        </w:rPr>
        <w:t xml:space="preserve">, </w:t>
      </w:r>
      <w:r w:rsidRPr="00830D9C">
        <w:rPr>
          <w:rFonts w:ascii="Times New Roman" w:hAnsi="Times New Roman"/>
          <w:sz w:val="22"/>
        </w:rPr>
        <w:t>DDP</w:t>
      </w:r>
      <w:r w:rsidRPr="00A924EC">
        <w:footnoteReference w:id="1"/>
      </w:r>
      <w:r w:rsidRPr="00830D9C">
        <w:rPr>
          <w:rFonts w:ascii="Times New Roman" w:hAnsi="Times New Roman"/>
          <w:sz w:val="22"/>
        </w:rPr>
        <w:t xml:space="preserve">, and the implementation period of tasks is </w:t>
      </w:r>
      <w:r w:rsidR="00086094" w:rsidRPr="00326210">
        <w:rPr>
          <w:rFonts w:ascii="Times New Roman" w:hAnsi="Times New Roman"/>
          <w:sz w:val="22"/>
          <w:szCs w:val="22"/>
        </w:rPr>
        <w:t>240 calendar days for Lot 1, 180 calendar days for Lot 2 and 240 calendar days for Lot 3</w:t>
      </w:r>
      <w:r w:rsidRPr="00326210">
        <w:rPr>
          <w:rFonts w:ascii="Times New Roman" w:hAnsi="Times New Roman"/>
          <w:sz w:val="22"/>
        </w:rPr>
        <w:t>, in accordance with the additional information about the contract notice.</w:t>
      </w:r>
    </w:p>
    <w:p w14:paraId="435D1BB3" w14:textId="3FDB1E67" w:rsidR="0047783A" w:rsidRPr="00E82463" w:rsidRDefault="00A924EC" w:rsidP="009A08A9">
      <w:pPr>
        <w:pStyle w:val="Heading2"/>
        <w:keepNext w:val="0"/>
        <w:tabs>
          <w:tab w:val="left" w:pos="709"/>
        </w:tabs>
        <w:ind w:left="567" w:hanging="567"/>
        <w:jc w:val="both"/>
        <w:rPr>
          <w:rFonts w:ascii="Times New Roman" w:hAnsi="Times New Roman"/>
          <w:lang w:val="en-GB"/>
        </w:rPr>
      </w:pPr>
      <w:bookmarkStart w:id="2" w:name="_Ref499723935"/>
      <w:bookmarkStart w:id="3" w:name="_Ref500330319"/>
      <w:r>
        <w:rPr>
          <w:rFonts w:ascii="Times New Roman" w:hAnsi="Times New Roman"/>
          <w:sz w:val="22"/>
          <w:lang w:val="en-GB"/>
        </w:rPr>
        <w:t xml:space="preserve">1.2    </w:t>
      </w:r>
      <w:r w:rsidR="0047783A" w:rsidRPr="00E82463">
        <w:rPr>
          <w:rFonts w:ascii="Times New Roman" w:hAnsi="Times New Roman"/>
          <w:sz w:val="22"/>
          <w:lang w:val="en-GB"/>
        </w:rPr>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542A2A63"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A08A9">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0D5681">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vAlign w:val="center"/>
          </w:tcPr>
          <w:p w14:paraId="057CFEC8" w14:textId="399E55D7" w:rsidR="00403B25" w:rsidRPr="00347D53" w:rsidRDefault="00403B25" w:rsidP="000D5681">
            <w:pPr>
              <w:spacing w:before="60" w:after="60"/>
              <w:jc w:val="center"/>
              <w:rPr>
                <w:rFonts w:ascii="Times New Roman" w:hAnsi="Times New Roman"/>
                <w:sz w:val="22"/>
              </w:rPr>
            </w:pPr>
            <w:r w:rsidRPr="00347D53">
              <w:rPr>
                <w:rFonts w:ascii="Times New Roman" w:hAnsi="Times New Roman"/>
                <w:sz w:val="22"/>
              </w:rPr>
              <w:t>Not applicable</w:t>
            </w:r>
          </w:p>
        </w:tc>
        <w:tc>
          <w:tcPr>
            <w:tcW w:w="2551" w:type="dxa"/>
            <w:vAlign w:val="center"/>
          </w:tcPr>
          <w:p w14:paraId="2746E565" w14:textId="518FBA62" w:rsidR="00403B25" w:rsidRPr="00347D53" w:rsidRDefault="00403B25" w:rsidP="000D5681">
            <w:pPr>
              <w:spacing w:before="60" w:after="60"/>
              <w:jc w:val="center"/>
              <w:rPr>
                <w:rFonts w:ascii="Times New Roman" w:hAnsi="Times New Roman"/>
                <w:sz w:val="22"/>
              </w:rPr>
            </w:pPr>
            <w:r w:rsidRPr="00347D53">
              <w:rPr>
                <w:rFonts w:ascii="Times New Roman" w:hAnsi="Times New Roman"/>
                <w:sz w:val="22"/>
                <w:szCs w:val="22"/>
              </w:rPr>
              <w:t>Not applicable</w:t>
            </w:r>
          </w:p>
        </w:tc>
      </w:tr>
      <w:tr w:rsidR="00403B25" w:rsidRPr="00E82463" w14:paraId="750EA862" w14:textId="77777777" w:rsidTr="000D5681">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vAlign w:val="center"/>
          </w:tcPr>
          <w:p w14:paraId="011343CC" w14:textId="0D0DB23A" w:rsidR="00403B25" w:rsidRPr="009956B4" w:rsidRDefault="0041437E" w:rsidP="000D5681">
            <w:pPr>
              <w:spacing w:before="60" w:after="60"/>
              <w:jc w:val="center"/>
              <w:rPr>
                <w:rFonts w:ascii="Times New Roman" w:hAnsi="Times New Roman"/>
                <w:sz w:val="22"/>
                <w:szCs w:val="22"/>
                <w:highlight w:val="yellow"/>
              </w:rPr>
            </w:pPr>
            <w:r>
              <w:rPr>
                <w:rFonts w:ascii="Times New Roman" w:hAnsi="Times New Roman"/>
                <w:sz w:val="22"/>
                <w:szCs w:val="22"/>
              </w:rPr>
              <w:t>13</w:t>
            </w:r>
            <w:r w:rsidR="0097530B" w:rsidRPr="0097530B">
              <w:rPr>
                <w:rFonts w:ascii="Times New Roman" w:hAnsi="Times New Roman"/>
                <w:sz w:val="22"/>
                <w:szCs w:val="22"/>
                <w:vertAlign w:val="superscript"/>
              </w:rPr>
              <w:t>th</w:t>
            </w:r>
            <w:r w:rsidR="0097530B">
              <w:rPr>
                <w:rFonts w:ascii="Times New Roman" w:hAnsi="Times New Roman"/>
                <w:sz w:val="22"/>
                <w:szCs w:val="22"/>
              </w:rPr>
              <w:t xml:space="preserve"> </w:t>
            </w:r>
            <w:r>
              <w:rPr>
                <w:rFonts w:ascii="Times New Roman" w:hAnsi="Times New Roman"/>
                <w:sz w:val="22"/>
                <w:szCs w:val="22"/>
              </w:rPr>
              <w:t>June</w:t>
            </w:r>
            <w:r w:rsidR="00CB26C9">
              <w:rPr>
                <w:rFonts w:ascii="Times New Roman" w:hAnsi="Times New Roman"/>
                <w:sz w:val="22"/>
                <w:szCs w:val="22"/>
              </w:rPr>
              <w:t xml:space="preserve"> 2025</w:t>
            </w:r>
          </w:p>
        </w:tc>
        <w:tc>
          <w:tcPr>
            <w:tcW w:w="2551" w:type="dxa"/>
            <w:vAlign w:val="center"/>
          </w:tcPr>
          <w:p w14:paraId="5B1CA5BA" w14:textId="46D51361" w:rsidR="00403B25" w:rsidRPr="00403B25" w:rsidRDefault="006106C0" w:rsidP="000D5681">
            <w:pPr>
              <w:spacing w:before="60" w:after="60"/>
              <w:jc w:val="center"/>
              <w:rPr>
                <w:rFonts w:ascii="Times New Roman" w:hAnsi="Times New Roman"/>
                <w:sz w:val="22"/>
              </w:rPr>
            </w:pPr>
            <w:r>
              <w:rPr>
                <w:rFonts w:ascii="Times New Roman" w:hAnsi="Times New Roman"/>
                <w:sz w:val="22"/>
              </w:rPr>
              <w:t>15:00h</w:t>
            </w:r>
          </w:p>
        </w:tc>
      </w:tr>
      <w:tr w:rsidR="00403B25" w:rsidRPr="00E82463" w14:paraId="3722E57B" w14:textId="77777777" w:rsidTr="000D5681">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23C97F7C" w14:textId="2C8B21A2" w:rsidR="00403B25" w:rsidRPr="009956B4" w:rsidRDefault="00403B25" w:rsidP="000D5681">
            <w:pPr>
              <w:spacing w:before="60" w:after="60"/>
              <w:jc w:val="center"/>
              <w:rPr>
                <w:rFonts w:ascii="Times New Roman" w:hAnsi="Times New Roman"/>
                <w:sz w:val="22"/>
                <w:szCs w:val="22"/>
                <w:highlight w:val="yellow"/>
              </w:rPr>
            </w:pPr>
            <w:r w:rsidRPr="00D45256">
              <w:rPr>
                <w:rFonts w:ascii="Times New Roman" w:hAnsi="Times New Roman"/>
                <w:sz w:val="22"/>
                <w:szCs w:val="22"/>
              </w:rPr>
              <w:t>8 days before deadline for</w:t>
            </w:r>
            <w:r w:rsidR="008F3B55" w:rsidRPr="00D45256">
              <w:rPr>
                <w:rFonts w:ascii="Times New Roman" w:hAnsi="Times New Roman"/>
                <w:sz w:val="22"/>
                <w:szCs w:val="22"/>
              </w:rPr>
              <w:t xml:space="preserve"> submission of</w:t>
            </w:r>
            <w:r w:rsidRPr="00D45256">
              <w:rPr>
                <w:rFonts w:ascii="Times New Roman" w:hAnsi="Times New Roman"/>
                <w:sz w:val="22"/>
                <w:szCs w:val="22"/>
              </w:rPr>
              <w:t xml:space="preserve"> tenders</w:t>
            </w:r>
          </w:p>
        </w:tc>
        <w:tc>
          <w:tcPr>
            <w:tcW w:w="2551" w:type="dxa"/>
            <w:vAlign w:val="center"/>
          </w:tcPr>
          <w:p w14:paraId="042C6B74" w14:textId="77777777" w:rsidR="00403B25" w:rsidRPr="00E82463" w:rsidRDefault="00403B25" w:rsidP="000D5681">
            <w:pPr>
              <w:spacing w:before="60" w:after="6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0D5681">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14:paraId="0331B505" w14:textId="1BB9AEE3" w:rsidR="007B10D9" w:rsidRPr="00347D53" w:rsidRDefault="007B10D9" w:rsidP="000D5681">
            <w:pPr>
              <w:spacing w:before="60" w:after="60"/>
              <w:jc w:val="center"/>
              <w:rPr>
                <w:rFonts w:ascii="Times New Roman" w:hAnsi="Times New Roman"/>
                <w:sz w:val="22"/>
              </w:rPr>
            </w:pPr>
            <w:r w:rsidRPr="00347D53">
              <w:rPr>
                <w:rFonts w:ascii="Times New Roman" w:hAnsi="Times New Roman"/>
                <w:sz w:val="22"/>
              </w:rPr>
              <w:t>As indicated in the contract notice</w:t>
            </w:r>
          </w:p>
        </w:tc>
        <w:tc>
          <w:tcPr>
            <w:tcW w:w="2551" w:type="dxa"/>
            <w:vAlign w:val="center"/>
          </w:tcPr>
          <w:p w14:paraId="24FA29BB" w14:textId="2448E659" w:rsidR="007B10D9" w:rsidRPr="00347D53" w:rsidRDefault="00597C67" w:rsidP="000D5681">
            <w:pPr>
              <w:spacing w:before="60" w:after="60"/>
              <w:jc w:val="center"/>
              <w:rPr>
                <w:rFonts w:ascii="Times New Roman" w:hAnsi="Times New Roman"/>
                <w:sz w:val="22"/>
              </w:rPr>
            </w:pPr>
            <w:r w:rsidRPr="00347D53">
              <w:rPr>
                <w:rFonts w:ascii="Times New Roman" w:hAnsi="Times New Roman"/>
                <w:sz w:val="22"/>
              </w:rPr>
              <w:t>As indicated in the contract notice</w:t>
            </w:r>
          </w:p>
        </w:tc>
      </w:tr>
      <w:tr w:rsidR="007B10D9" w:rsidRPr="00E82463" w14:paraId="0190C6E2" w14:textId="77777777" w:rsidTr="000D5681">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vAlign w:val="center"/>
          </w:tcPr>
          <w:p w14:paraId="582624C5" w14:textId="1D955F57" w:rsidR="007B10D9" w:rsidRPr="00E82463" w:rsidRDefault="007B10D9" w:rsidP="000D5681">
            <w:pPr>
              <w:spacing w:before="60" w:after="60"/>
              <w:jc w:val="center"/>
              <w:rPr>
                <w:rFonts w:ascii="Times New Roman" w:hAnsi="Times New Roman"/>
                <w:sz w:val="22"/>
              </w:rPr>
            </w:pPr>
            <w:r w:rsidRPr="00347D53">
              <w:rPr>
                <w:rFonts w:ascii="Times New Roman" w:hAnsi="Times New Roman"/>
                <w:sz w:val="22"/>
              </w:rPr>
              <w:t>As indicated in the contract notice</w:t>
            </w:r>
          </w:p>
        </w:tc>
        <w:tc>
          <w:tcPr>
            <w:tcW w:w="2551" w:type="dxa"/>
            <w:vAlign w:val="center"/>
          </w:tcPr>
          <w:p w14:paraId="4A5D8A55" w14:textId="330530D4" w:rsidR="007B10D9" w:rsidRPr="00E82463" w:rsidRDefault="007B10D9" w:rsidP="000D5681">
            <w:pPr>
              <w:spacing w:before="60" w:after="60"/>
              <w:jc w:val="center"/>
              <w:rPr>
                <w:rFonts w:ascii="Times New Roman" w:hAnsi="Times New Roman"/>
                <w:sz w:val="22"/>
              </w:rPr>
            </w:pPr>
          </w:p>
        </w:tc>
      </w:tr>
      <w:tr w:rsidR="007B10D9" w:rsidRPr="00E82463" w14:paraId="3B4561D8" w14:textId="77777777" w:rsidTr="000D5681">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3C199AAE" w14:textId="4A01D1F7" w:rsidR="007B10D9" w:rsidRPr="00E82463" w:rsidRDefault="00D10829" w:rsidP="000D5681">
            <w:pPr>
              <w:tabs>
                <w:tab w:val="left" w:pos="851"/>
              </w:tabs>
              <w:spacing w:before="60" w:after="60"/>
              <w:jc w:val="center"/>
              <w:rPr>
                <w:rFonts w:ascii="Times New Roman" w:hAnsi="Times New Roman"/>
                <w:sz w:val="22"/>
              </w:rPr>
            </w:pPr>
            <w:r>
              <w:rPr>
                <w:rFonts w:ascii="Times New Roman" w:hAnsi="Times New Roman"/>
                <w:sz w:val="22"/>
              </w:rPr>
              <w:t>4</w:t>
            </w:r>
            <w:r w:rsidR="000F223D" w:rsidRPr="000F223D">
              <w:rPr>
                <w:rFonts w:ascii="Times New Roman" w:hAnsi="Times New Roman"/>
                <w:sz w:val="22"/>
                <w:vertAlign w:val="superscript"/>
              </w:rPr>
              <w:t>th</w:t>
            </w:r>
            <w:r w:rsidR="000F223D">
              <w:rPr>
                <w:rFonts w:ascii="Times New Roman" w:hAnsi="Times New Roman"/>
                <w:sz w:val="22"/>
              </w:rPr>
              <w:t xml:space="preserve"> </w:t>
            </w:r>
            <w:r>
              <w:rPr>
                <w:rFonts w:ascii="Times New Roman" w:hAnsi="Times New Roman"/>
                <w:sz w:val="22"/>
              </w:rPr>
              <w:t xml:space="preserve">September </w:t>
            </w:r>
            <w:r w:rsidR="00CB26C9">
              <w:rPr>
                <w:rFonts w:ascii="Times New Roman" w:hAnsi="Times New Roman"/>
                <w:sz w:val="22"/>
              </w:rPr>
              <w:t>2025</w:t>
            </w:r>
            <w:r w:rsidR="007B10D9">
              <w:rPr>
                <w:rFonts w:ascii="Times New Roman" w:hAnsi="Times New Roman"/>
                <w:sz w:val="22"/>
                <w:vertAlign w:val="superscript"/>
              </w:rPr>
              <w:t>*</w:t>
            </w:r>
          </w:p>
        </w:tc>
        <w:tc>
          <w:tcPr>
            <w:tcW w:w="2551" w:type="dxa"/>
            <w:vAlign w:val="center"/>
          </w:tcPr>
          <w:p w14:paraId="3D4FD905" w14:textId="77777777" w:rsidR="007B10D9" w:rsidRPr="00E82463" w:rsidRDefault="007B10D9" w:rsidP="000D5681">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0D5681">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5059BB7A" w14:textId="524BD6A8" w:rsidR="007B10D9" w:rsidRPr="00E82463" w:rsidRDefault="00D10829" w:rsidP="000D5681">
            <w:pPr>
              <w:tabs>
                <w:tab w:val="left" w:pos="851"/>
              </w:tabs>
              <w:spacing w:before="60" w:after="60"/>
              <w:jc w:val="center"/>
              <w:rPr>
                <w:rFonts w:ascii="Times New Roman" w:hAnsi="Times New Roman"/>
                <w:sz w:val="22"/>
              </w:rPr>
            </w:pPr>
            <w:r>
              <w:rPr>
                <w:rFonts w:ascii="Times New Roman" w:hAnsi="Times New Roman"/>
                <w:sz w:val="22"/>
              </w:rPr>
              <w:t>24</w:t>
            </w:r>
            <w:r w:rsidR="00633505" w:rsidRPr="00633505">
              <w:rPr>
                <w:rFonts w:ascii="Times New Roman" w:hAnsi="Times New Roman"/>
                <w:sz w:val="22"/>
                <w:vertAlign w:val="superscript"/>
              </w:rPr>
              <w:t>th</w:t>
            </w:r>
            <w:r w:rsidR="00633505">
              <w:rPr>
                <w:rFonts w:ascii="Times New Roman" w:hAnsi="Times New Roman"/>
                <w:sz w:val="22"/>
              </w:rPr>
              <w:t xml:space="preserve"> </w:t>
            </w:r>
            <w:r w:rsidR="000F223D">
              <w:rPr>
                <w:rFonts w:ascii="Times New Roman" w:hAnsi="Times New Roman"/>
                <w:sz w:val="22"/>
              </w:rPr>
              <w:t>October</w:t>
            </w:r>
            <w:r w:rsidR="00CB26C9">
              <w:rPr>
                <w:rFonts w:ascii="Times New Roman" w:hAnsi="Times New Roman"/>
                <w:sz w:val="22"/>
              </w:rPr>
              <w:t xml:space="preserve"> 2025</w:t>
            </w:r>
            <w:r w:rsidR="007B10D9">
              <w:rPr>
                <w:rFonts w:ascii="Times New Roman" w:hAnsi="Times New Roman"/>
                <w:sz w:val="22"/>
                <w:vertAlign w:val="superscript"/>
              </w:rPr>
              <w:t>*</w:t>
            </w:r>
          </w:p>
        </w:tc>
        <w:tc>
          <w:tcPr>
            <w:tcW w:w="2551" w:type="dxa"/>
            <w:vAlign w:val="center"/>
          </w:tcPr>
          <w:p w14:paraId="1D7A125C" w14:textId="77777777" w:rsidR="007B10D9" w:rsidRPr="00E82463" w:rsidRDefault="007B10D9" w:rsidP="000D5681">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D3D2337" w:rsidR="0069153C" w:rsidRPr="00A4424B" w:rsidRDefault="0047783A" w:rsidP="00FA2FF2">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F91271">
        <w:rPr>
          <w:rFonts w:ascii="Times New Roman" w:hAnsi="Times New Roman"/>
          <w:sz w:val="22"/>
          <w:szCs w:val="22"/>
          <w:lang w:val="en-GB"/>
        </w:rPr>
        <w:t xml:space="preserve"> </w:t>
      </w:r>
    </w:p>
    <w:p w14:paraId="360F1A5F" w14:textId="61ADFB8A" w:rsidR="0047783A" w:rsidRPr="00D45256" w:rsidRDefault="00A633C6" w:rsidP="00D45256">
      <w:pPr>
        <w:pStyle w:val="Heading1"/>
        <w:rPr>
          <w:lang w:val="en-IE"/>
        </w:rPr>
      </w:pPr>
      <w:bookmarkStart w:id="7" w:name="_Toc42488073"/>
      <w:r w:rsidRPr="00D45256">
        <w:rPr>
          <w:lang w:val="en-IE"/>
        </w:rPr>
        <w:lastRenderedPageBreak/>
        <w:t>4</w:t>
      </w:r>
      <w:r w:rsidR="00E93182" w:rsidRPr="00D45256">
        <w:rPr>
          <w:lang w:val="en-IE"/>
        </w:rPr>
        <w:tab/>
      </w:r>
      <w:r w:rsidR="0047783A" w:rsidRPr="00D45256">
        <w:rPr>
          <w:lang w:val="en-IE"/>
        </w:rPr>
        <w:t>Origin</w:t>
      </w:r>
      <w:bookmarkEnd w:id="7"/>
    </w:p>
    <w:p w14:paraId="31CBABF1" w14:textId="64ABD5FB" w:rsidR="0047783A" w:rsidRDefault="000A5F76" w:rsidP="007825F2">
      <w:pPr>
        <w:pStyle w:val="paragraph"/>
        <w:ind w:left="567" w:hanging="567"/>
        <w:jc w:val="both"/>
        <w:rPr>
          <w:sz w:val="22"/>
          <w:lang w:val="en-GB"/>
        </w:rPr>
      </w:pPr>
      <w:r w:rsidRPr="001A2BC4">
        <w:rPr>
          <w:sz w:val="22"/>
          <w:lang w:val="en-GB"/>
        </w:rPr>
        <w:t xml:space="preserve">4.1 </w:t>
      </w:r>
      <w:r w:rsidR="006F1570">
        <w:rPr>
          <w:sz w:val="22"/>
          <w:lang w:val="en-GB"/>
        </w:rPr>
        <w:t xml:space="preserve">     </w:t>
      </w:r>
      <w:r w:rsidR="00101A03" w:rsidRPr="00101A03">
        <w:rPr>
          <w:rStyle w:val="normaltextrun"/>
          <w:sz w:val="22"/>
          <w:szCs w:val="22"/>
          <w:lang w:val="en-IE"/>
        </w:rPr>
        <w:t>All goods purchased can originate in any country.</w:t>
      </w:r>
    </w:p>
    <w:p w14:paraId="60C6066D" w14:textId="70D8D1FF" w:rsidR="0047783A" w:rsidRPr="00D45256" w:rsidRDefault="00A633C6" w:rsidP="00D45256">
      <w:pPr>
        <w:pStyle w:val="Heading1"/>
        <w:rPr>
          <w:lang w:val="en-IE"/>
        </w:rPr>
      </w:pPr>
      <w:bookmarkStart w:id="8"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8"/>
    </w:p>
    <w:p w14:paraId="27F17544" w14:textId="26F913C8" w:rsidR="0047783A" w:rsidRPr="00E82463" w:rsidRDefault="00A2701B" w:rsidP="00D45256">
      <w:pPr>
        <w:pStyle w:val="Heading2"/>
        <w:keepNext w:val="0"/>
        <w:spacing w:before="0"/>
        <w:ind w:left="567"/>
        <w:jc w:val="both"/>
        <w:rPr>
          <w:rFonts w:ascii="Times New Roman" w:hAnsi="Times New Roman"/>
          <w:sz w:val="22"/>
          <w:lang w:val="en-GB"/>
        </w:rPr>
      </w:pPr>
      <w:r w:rsidRPr="00176019">
        <w:rPr>
          <w:rFonts w:ascii="Times New Roman" w:hAnsi="Times New Roman"/>
          <w:sz w:val="22"/>
          <w:lang w:val="en-GB"/>
        </w:rPr>
        <w:t>U</w:t>
      </w:r>
      <w:r w:rsidR="0047783A" w:rsidRPr="00176019">
        <w:rPr>
          <w:rFonts w:ascii="Times New Roman" w:hAnsi="Times New Roman"/>
          <w:sz w:val="22"/>
          <w:lang w:val="en-GB"/>
        </w:rPr>
        <w:t>nit-price</w:t>
      </w:r>
    </w:p>
    <w:p w14:paraId="752C7A3B" w14:textId="48FD1587" w:rsidR="0047783A" w:rsidRPr="00D45256" w:rsidRDefault="00A633C6" w:rsidP="00D45256">
      <w:pPr>
        <w:pStyle w:val="Heading1"/>
        <w:rPr>
          <w:lang w:val="en-IE"/>
        </w:rPr>
      </w:pPr>
      <w:bookmarkStart w:id="9" w:name="_Toc42488075"/>
      <w:r w:rsidRPr="00D45256">
        <w:rPr>
          <w:lang w:val="en-IE"/>
        </w:rPr>
        <w:t>6.</w:t>
      </w:r>
      <w:r w:rsidR="00E93182" w:rsidRPr="00D45256">
        <w:rPr>
          <w:lang w:val="en-IE"/>
        </w:rPr>
        <w:tab/>
      </w:r>
      <w:r w:rsidR="0047783A" w:rsidRPr="00D45256">
        <w:rPr>
          <w:lang w:val="en-IE"/>
        </w:rPr>
        <w:t>Currency</w:t>
      </w:r>
      <w:bookmarkEnd w:id="9"/>
    </w:p>
    <w:p w14:paraId="465A230B" w14:textId="2C774E94" w:rsidR="0047783A" w:rsidRPr="00E82463" w:rsidRDefault="0047783A" w:rsidP="00D45256">
      <w:pPr>
        <w:pStyle w:val="Heading2"/>
        <w:keepNext w:val="0"/>
        <w:spacing w:before="0"/>
        <w:ind w:left="567"/>
        <w:jc w:val="both"/>
        <w:rPr>
          <w:rFonts w:ascii="Times New Roman" w:hAnsi="Times New Roman"/>
          <w:sz w:val="22"/>
          <w:lang w:val="en-GB"/>
        </w:rPr>
      </w:pPr>
      <w:r w:rsidRPr="00176019">
        <w:rPr>
          <w:rFonts w:ascii="Times New Roman" w:hAnsi="Times New Roman"/>
          <w:sz w:val="22"/>
          <w:szCs w:val="22"/>
          <w:lang w:val="en-GB"/>
        </w:rPr>
        <w:t xml:space="preserve">Tenders must be presented in </w:t>
      </w:r>
      <w:r w:rsidR="0066145D" w:rsidRPr="00176019">
        <w:rPr>
          <w:rFonts w:ascii="Times New Roman" w:hAnsi="Times New Roman"/>
          <w:bCs/>
          <w:sz w:val="22"/>
          <w:szCs w:val="22"/>
          <w:lang w:val="en-GB"/>
        </w:rPr>
        <w:t>E</w:t>
      </w:r>
      <w:r w:rsidRPr="00176019">
        <w:rPr>
          <w:rFonts w:ascii="Times New Roman" w:hAnsi="Times New Roman"/>
          <w:bCs/>
          <w:sz w:val="22"/>
          <w:szCs w:val="22"/>
          <w:lang w:val="en-GB"/>
        </w:rPr>
        <w:t>uro</w:t>
      </w:r>
      <w:r w:rsidRPr="00176019">
        <w:rPr>
          <w:rStyle w:val="FootnoteReference"/>
          <w:rFonts w:ascii="Times New Roman" w:hAnsi="Times New Roman"/>
          <w:sz w:val="22"/>
          <w:lang w:val="en-GB"/>
        </w:rPr>
        <w:footnoteReference w:id="4"/>
      </w:r>
      <w:r w:rsidR="005F1EC7" w:rsidRPr="00176019">
        <w:rPr>
          <w:rFonts w:ascii="Times New Roman" w:hAnsi="Times New Roman"/>
          <w:sz w:val="22"/>
          <w:lang w:val="en-GB"/>
        </w:rPr>
        <w:t>.</w:t>
      </w:r>
    </w:p>
    <w:p w14:paraId="0AFF2F59" w14:textId="302FB97B" w:rsidR="0047783A" w:rsidRPr="00D45256" w:rsidRDefault="00A633C6" w:rsidP="00D45256">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08AEEC62" w14:textId="1BE3442C" w:rsidR="0047783A" w:rsidRPr="000B0B59" w:rsidRDefault="0047783A" w:rsidP="009D5CB2">
      <w:pPr>
        <w:pStyle w:val="Heading2"/>
        <w:keepNext w:val="0"/>
        <w:ind w:left="567" w:hanging="567"/>
        <w:jc w:val="both"/>
        <w:rPr>
          <w:rFonts w:ascii="Times New Roman" w:hAnsi="Times New Roman"/>
          <w:sz w:val="22"/>
          <w:lang w:val="en-GB"/>
        </w:rPr>
      </w:pPr>
      <w:r w:rsidRPr="000B0B59">
        <w:rPr>
          <w:rFonts w:ascii="Times New Roman" w:hAnsi="Times New Roman"/>
          <w:sz w:val="22"/>
          <w:lang w:val="en-GB"/>
        </w:rPr>
        <w:t>7.1</w:t>
      </w:r>
      <w:r w:rsidRPr="000B0B59">
        <w:rPr>
          <w:rFonts w:ascii="Times New Roman" w:hAnsi="Times New Roman"/>
          <w:sz w:val="22"/>
          <w:lang w:val="en-GB"/>
        </w:rPr>
        <w:tab/>
        <w:t>The tenderer may submit a tender for</w:t>
      </w:r>
      <w:r w:rsidR="00D8732D" w:rsidRPr="000B0B59">
        <w:rPr>
          <w:rFonts w:ascii="Times New Roman" w:hAnsi="Times New Roman"/>
          <w:sz w:val="22"/>
          <w:lang w:val="en-GB"/>
        </w:rPr>
        <w:t xml:space="preserve"> </w:t>
      </w:r>
      <w:r w:rsidRPr="000B0B59">
        <w:rPr>
          <w:rFonts w:ascii="Times New Roman" w:hAnsi="Times New Roman"/>
          <w:sz w:val="22"/>
          <w:lang w:val="en-GB"/>
        </w:rPr>
        <w:t>one lot, several or all of the lots.</w:t>
      </w:r>
      <w:r w:rsidR="00703425" w:rsidRPr="000B0B59">
        <w:rPr>
          <w:rFonts w:ascii="Times New Roman" w:hAnsi="Times New Roman"/>
          <w:sz w:val="22"/>
          <w:lang w:val="en-GB"/>
        </w:rPr>
        <w:t xml:space="preserve"> </w:t>
      </w:r>
    </w:p>
    <w:p w14:paraId="39AF285E" w14:textId="77777777" w:rsidR="0047783A" w:rsidRPr="000B0B59" w:rsidRDefault="0047783A" w:rsidP="009D5CB2">
      <w:pPr>
        <w:pStyle w:val="Heading2"/>
        <w:keepNext w:val="0"/>
        <w:ind w:left="567" w:hanging="567"/>
        <w:jc w:val="both"/>
        <w:rPr>
          <w:rFonts w:ascii="Times New Roman" w:hAnsi="Times New Roman"/>
          <w:lang w:val="en-GB"/>
        </w:rPr>
      </w:pPr>
      <w:r w:rsidRPr="000B0B59">
        <w:rPr>
          <w:rFonts w:ascii="Times New Roman" w:hAnsi="Times New Roman"/>
          <w:sz w:val="22"/>
          <w:lang w:val="en-GB"/>
        </w:rPr>
        <w:t>7.2</w:t>
      </w:r>
      <w:r w:rsidRPr="000B0B59">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0B0B59">
        <w:rPr>
          <w:rFonts w:ascii="Times New Roman" w:hAnsi="Times New Roman"/>
          <w:sz w:val="22"/>
          <w:lang w:val="en-GB"/>
        </w:rPr>
        <w:t xml:space="preserve">be considered </w:t>
      </w:r>
      <w:r w:rsidRPr="000B0B59">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0B0B59" w:rsidRDefault="0047783A" w:rsidP="009D5CB2">
      <w:pPr>
        <w:pStyle w:val="Heading2"/>
        <w:keepNext w:val="0"/>
        <w:ind w:left="567" w:hanging="567"/>
        <w:jc w:val="both"/>
        <w:rPr>
          <w:rFonts w:ascii="Times New Roman" w:hAnsi="Times New Roman"/>
          <w:sz w:val="22"/>
          <w:lang w:val="en-GB"/>
        </w:rPr>
      </w:pPr>
      <w:r w:rsidRPr="000B0B59">
        <w:rPr>
          <w:rFonts w:ascii="Times New Roman" w:hAnsi="Times New Roman"/>
          <w:sz w:val="22"/>
          <w:lang w:val="en-GB"/>
        </w:rPr>
        <w:t>7.3</w:t>
      </w:r>
      <w:r w:rsidRPr="000B0B59">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8BB0EBE" w:rsidR="0047783A" w:rsidRPr="00E82463" w:rsidRDefault="0047783A" w:rsidP="009D5CB2">
      <w:pPr>
        <w:pStyle w:val="Heading2"/>
        <w:keepNext w:val="0"/>
        <w:ind w:left="567" w:hanging="567"/>
        <w:jc w:val="both"/>
        <w:rPr>
          <w:rFonts w:ascii="Times New Roman" w:hAnsi="Times New Roman"/>
          <w:lang w:val="en-GB"/>
        </w:rPr>
      </w:pPr>
      <w:r w:rsidRPr="000B0B59">
        <w:rPr>
          <w:rFonts w:ascii="Times New Roman" w:hAnsi="Times New Roman"/>
          <w:sz w:val="22"/>
          <w:szCs w:val="22"/>
          <w:lang w:val="en-GB"/>
        </w:rPr>
        <w:t>7.4</w:t>
      </w:r>
      <w:r w:rsidRPr="000B0B59">
        <w:rPr>
          <w:rFonts w:ascii="Times New Roman" w:hAnsi="Times New Roman"/>
          <w:sz w:val="22"/>
          <w:szCs w:val="22"/>
          <w:lang w:val="en-GB"/>
        </w:rPr>
        <w:tab/>
        <w:t xml:space="preserve">Contracts will be awarded lot by lot, but the </w:t>
      </w:r>
      <w:r w:rsidR="00715B35" w:rsidRPr="000B0B59">
        <w:rPr>
          <w:rFonts w:ascii="Times New Roman" w:hAnsi="Times New Roman"/>
          <w:sz w:val="22"/>
          <w:szCs w:val="22"/>
          <w:lang w:val="en-GB"/>
        </w:rPr>
        <w:t>c</w:t>
      </w:r>
      <w:r w:rsidRPr="000B0B59">
        <w:rPr>
          <w:rFonts w:ascii="Times New Roman" w:hAnsi="Times New Roman"/>
          <w:sz w:val="22"/>
          <w:szCs w:val="22"/>
          <w:lang w:val="en-GB"/>
        </w:rPr>
        <w:t xml:space="preserve">ontracting </w:t>
      </w:r>
      <w:r w:rsidR="00715B35" w:rsidRPr="000B0B59">
        <w:rPr>
          <w:rFonts w:ascii="Times New Roman" w:hAnsi="Times New Roman"/>
          <w:sz w:val="22"/>
          <w:szCs w:val="22"/>
          <w:lang w:val="en-GB"/>
        </w:rPr>
        <w:t>a</w:t>
      </w:r>
      <w:r w:rsidRPr="000B0B59">
        <w:rPr>
          <w:rFonts w:ascii="Times New Roman" w:hAnsi="Times New Roman"/>
          <w:sz w:val="22"/>
          <w:szCs w:val="22"/>
          <w:lang w:val="en-GB"/>
        </w:rPr>
        <w:t>uthority may select the most favourable overall solution after taking account of any discounts offered</w:t>
      </w:r>
      <w:r w:rsidRPr="000B0B59">
        <w:rPr>
          <w:rFonts w:ascii="Times New Roman" w:hAnsi="Times New Roman"/>
          <w:lang w:val="en-GB"/>
        </w:rPr>
        <w:t>.</w:t>
      </w:r>
    </w:p>
    <w:p w14:paraId="6D535022" w14:textId="31EB6A91" w:rsidR="0047783A" w:rsidRPr="00D45256" w:rsidRDefault="00A633C6" w:rsidP="00D45256">
      <w:pPr>
        <w:pStyle w:val="Heading1"/>
        <w:rPr>
          <w:lang w:val="en-IE"/>
        </w:rPr>
      </w:pPr>
      <w:bookmarkStart w:id="11" w:name="_Toc42488077"/>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lastRenderedPageBreak/>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10D64446" w14:textId="7FA00EEB" w:rsidR="00D85561" w:rsidRPr="00E71565" w:rsidRDefault="0047783A" w:rsidP="00E71565">
      <w:pPr>
        <w:ind w:left="567" w:hanging="567"/>
        <w:jc w:val="both"/>
        <w:rPr>
          <w:rFonts w:ascii="Times New Roman" w:hAnsi="Times New Roman"/>
          <w:snapToGrid/>
          <w:sz w:val="22"/>
          <w:szCs w:val="22"/>
          <w:lang w:eastAsia="en-GB"/>
        </w:rPr>
      </w:pPr>
      <w:bookmarkStart w:id="15" w:name="_Ref500326737"/>
      <w:r w:rsidRPr="00E71565">
        <w:rPr>
          <w:rFonts w:ascii="Times New Roman" w:hAnsi="Times New Roman"/>
          <w:sz w:val="22"/>
        </w:rPr>
        <w:t>10.1</w:t>
      </w:r>
      <w:r w:rsidR="002E4C1B" w:rsidRPr="00E71565">
        <w:rPr>
          <w:rFonts w:ascii="Times New Roman" w:hAnsi="Times New Roman"/>
          <w:sz w:val="22"/>
        </w:rPr>
        <w:t xml:space="preserve"> </w:t>
      </w:r>
      <w:r w:rsidR="00E93A21" w:rsidRPr="00E71565">
        <w:rPr>
          <w:rFonts w:ascii="Times New Roman" w:hAnsi="Times New Roman"/>
          <w:sz w:val="22"/>
        </w:rPr>
        <w:tab/>
      </w:r>
      <w:r w:rsidR="004723DE" w:rsidRPr="00E71565">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E71565">
        <w:rPr>
          <w:rFonts w:ascii="Times New Roman" w:hAnsi="Times New Roman"/>
          <w:snapToGrid/>
          <w:sz w:val="22"/>
          <w:szCs w:val="22"/>
          <w:lang w:eastAsia="en-GB"/>
        </w:rPr>
        <w:t>Therefore,</w:t>
      </w:r>
      <w:r w:rsidR="004723DE" w:rsidRPr="00E71565">
        <w:rPr>
          <w:rFonts w:ascii="Times New Roman" w:hAnsi="Times New Roman"/>
          <w:snapToGrid/>
          <w:sz w:val="22"/>
          <w:szCs w:val="22"/>
          <w:lang w:eastAsia="en-GB"/>
        </w:rPr>
        <w:t xml:space="preserve"> the PIC number will not need to be filled in </w:t>
      </w:r>
      <w:bookmarkStart w:id="16" w:name="_Hlk184732239"/>
      <w:r w:rsidR="004723DE" w:rsidRPr="00E71565">
        <w:rPr>
          <w:rFonts w:ascii="Times New Roman" w:hAnsi="Times New Roman"/>
          <w:snapToGrid/>
          <w:sz w:val="22"/>
          <w:szCs w:val="22"/>
          <w:lang w:eastAsia="en-GB"/>
        </w:rPr>
        <w:t xml:space="preserve">in the tender form (Annex </w:t>
      </w:r>
      <w:r w:rsidR="006E3CA5" w:rsidRPr="00E71565">
        <w:rPr>
          <w:rFonts w:ascii="Times New Roman" w:hAnsi="Times New Roman"/>
          <w:sz w:val="22"/>
        </w:rPr>
        <w:t>c4l</w:t>
      </w:r>
      <w:r w:rsidR="004723DE" w:rsidRPr="00E71565">
        <w:rPr>
          <w:rFonts w:ascii="Times New Roman" w:hAnsi="Times New Roman"/>
          <w:snapToGrid/>
          <w:sz w:val="22"/>
          <w:szCs w:val="22"/>
          <w:lang w:eastAsia="en-GB"/>
        </w:rPr>
        <w:t>)</w:t>
      </w:r>
      <w:bookmarkEnd w:id="16"/>
      <w:r w:rsidR="004723DE" w:rsidRPr="00E71565">
        <w:rPr>
          <w:rFonts w:ascii="Times New Roman" w:hAnsi="Times New Roman"/>
          <w:snapToGrid/>
          <w:sz w:val="22"/>
          <w:szCs w:val="22"/>
          <w:lang w:eastAsia="en-GB"/>
        </w:rPr>
        <w:t>.</w:t>
      </w:r>
    </w:p>
    <w:p w14:paraId="6D76BC33" w14:textId="3C457433" w:rsidR="0047783A" w:rsidRPr="00E71565" w:rsidRDefault="0047783A" w:rsidP="00E93A21">
      <w:pPr>
        <w:pStyle w:val="Heading2"/>
        <w:keepNext w:val="0"/>
        <w:ind w:left="567"/>
        <w:jc w:val="both"/>
        <w:rPr>
          <w:rFonts w:ascii="Times New Roman" w:hAnsi="Times New Roman"/>
          <w:sz w:val="22"/>
          <w:lang w:val="en-GB"/>
        </w:rPr>
      </w:pPr>
      <w:r w:rsidRPr="00E71565">
        <w:rPr>
          <w:rFonts w:ascii="Times New Roman" w:hAnsi="Times New Roman"/>
          <w:b/>
          <w:sz w:val="22"/>
          <w:lang w:val="en-GB"/>
        </w:rPr>
        <w:t>T</w:t>
      </w:r>
      <w:r w:rsidR="00803383" w:rsidRPr="00E71565">
        <w:rPr>
          <w:rFonts w:ascii="Times New Roman" w:hAnsi="Times New Roman"/>
          <w:b/>
          <w:sz w:val="22"/>
          <w:lang w:val="en-GB"/>
        </w:rPr>
        <w:t>enders must be sent to t</w:t>
      </w:r>
      <w:r w:rsidR="00D62067" w:rsidRPr="00E71565">
        <w:rPr>
          <w:rFonts w:ascii="Times New Roman" w:hAnsi="Times New Roman"/>
          <w:b/>
          <w:sz w:val="22"/>
          <w:lang w:val="en-GB"/>
        </w:rPr>
        <w:t xml:space="preserve">he </w:t>
      </w:r>
      <w:r w:rsidR="005C1201" w:rsidRPr="00E71565">
        <w:rPr>
          <w:rFonts w:ascii="Times New Roman" w:hAnsi="Times New Roman"/>
          <w:b/>
          <w:sz w:val="22"/>
          <w:lang w:val="en-GB"/>
        </w:rPr>
        <w:t>c</w:t>
      </w:r>
      <w:r w:rsidR="00D62067" w:rsidRPr="00E71565">
        <w:rPr>
          <w:rFonts w:ascii="Times New Roman" w:hAnsi="Times New Roman"/>
          <w:b/>
          <w:sz w:val="22"/>
          <w:lang w:val="en-GB"/>
        </w:rPr>
        <w:t xml:space="preserve">ontracting </w:t>
      </w:r>
      <w:r w:rsidR="005C1201" w:rsidRPr="00E71565">
        <w:rPr>
          <w:rFonts w:ascii="Times New Roman" w:hAnsi="Times New Roman"/>
          <w:b/>
          <w:sz w:val="22"/>
          <w:lang w:val="en-GB"/>
        </w:rPr>
        <w:t>a</w:t>
      </w:r>
      <w:r w:rsidR="00D62067" w:rsidRPr="00E71565">
        <w:rPr>
          <w:rFonts w:ascii="Times New Roman" w:hAnsi="Times New Roman"/>
          <w:b/>
          <w:sz w:val="22"/>
          <w:lang w:val="en-GB"/>
        </w:rPr>
        <w:t xml:space="preserve">uthority </w:t>
      </w:r>
      <w:r w:rsidRPr="00E71565">
        <w:rPr>
          <w:rFonts w:ascii="Times New Roman" w:hAnsi="Times New Roman"/>
          <w:b/>
          <w:sz w:val="22"/>
          <w:lang w:val="en-GB"/>
        </w:rPr>
        <w:t xml:space="preserve">before the deadline specified in </w:t>
      </w:r>
      <w:r w:rsidR="00587BC9" w:rsidRPr="00E71565">
        <w:rPr>
          <w:rFonts w:ascii="Times New Roman" w:hAnsi="Times New Roman"/>
          <w:b/>
          <w:sz w:val="22"/>
          <w:lang w:val="en-GB"/>
        </w:rPr>
        <w:t>Contract Notice</w:t>
      </w:r>
      <w:r w:rsidRPr="00E71565">
        <w:rPr>
          <w:rFonts w:ascii="Times New Roman" w:hAnsi="Times New Roman"/>
          <w:b/>
          <w:sz w:val="22"/>
          <w:lang w:val="en-GB"/>
        </w:rPr>
        <w:t>.</w:t>
      </w:r>
      <w:r w:rsidRPr="00E71565">
        <w:rPr>
          <w:rFonts w:ascii="Times New Roman" w:hAnsi="Times New Roman"/>
          <w:sz w:val="22"/>
          <w:lang w:val="en-GB"/>
        </w:rPr>
        <w:t xml:space="preserve"> They must include all the documents specified in point 11 of these Instructions and be sent to the following address:</w:t>
      </w:r>
    </w:p>
    <w:bookmarkEnd w:id="15"/>
    <w:p w14:paraId="534D26F7" w14:textId="77777777" w:rsidR="00E71565" w:rsidRPr="00E71565" w:rsidRDefault="00E71565" w:rsidP="00E71565">
      <w:pPr>
        <w:pStyle w:val="Blockquote"/>
        <w:keepNext/>
        <w:keepLines/>
        <w:jc w:val="center"/>
        <w:rPr>
          <w:rFonts w:ascii="Times New Roman" w:hAnsi="Times New Roman"/>
          <w:sz w:val="22"/>
          <w:szCs w:val="22"/>
        </w:rPr>
      </w:pPr>
      <w:r w:rsidRPr="00E71565">
        <w:rPr>
          <w:rFonts w:ascii="Times New Roman" w:hAnsi="Times New Roman"/>
          <w:sz w:val="22"/>
          <w:szCs w:val="22"/>
        </w:rPr>
        <w:t>The Ministry of Finance</w:t>
      </w:r>
    </w:p>
    <w:p w14:paraId="51DCB9E1" w14:textId="77777777" w:rsidR="00E71565" w:rsidRPr="00E71565" w:rsidRDefault="00E71565" w:rsidP="00E71565">
      <w:pPr>
        <w:pStyle w:val="Blockquote"/>
        <w:keepNext/>
        <w:keepLines/>
        <w:jc w:val="center"/>
        <w:rPr>
          <w:rFonts w:ascii="Times New Roman" w:hAnsi="Times New Roman"/>
          <w:sz w:val="22"/>
          <w:szCs w:val="22"/>
        </w:rPr>
      </w:pPr>
      <w:r w:rsidRPr="00E71565">
        <w:rPr>
          <w:rFonts w:ascii="Times New Roman" w:hAnsi="Times New Roman"/>
          <w:sz w:val="22"/>
          <w:szCs w:val="22"/>
        </w:rPr>
        <w:t>The Directorate for Finance, Contracting and Implementation of the EU Assistance Funds</w:t>
      </w:r>
    </w:p>
    <w:p w14:paraId="1BD3D903" w14:textId="77777777" w:rsidR="00E71565" w:rsidRPr="00E71565" w:rsidRDefault="00E71565" w:rsidP="00E71565">
      <w:pPr>
        <w:pStyle w:val="Blockquote"/>
        <w:keepNext/>
        <w:keepLines/>
        <w:jc w:val="center"/>
        <w:rPr>
          <w:rFonts w:ascii="Times New Roman" w:hAnsi="Times New Roman"/>
          <w:sz w:val="22"/>
          <w:szCs w:val="22"/>
        </w:rPr>
      </w:pPr>
      <w:proofErr w:type="spellStart"/>
      <w:r w:rsidRPr="00E71565">
        <w:rPr>
          <w:rFonts w:ascii="Times New Roman" w:hAnsi="Times New Roman"/>
          <w:sz w:val="22"/>
          <w:szCs w:val="22"/>
        </w:rPr>
        <w:t>Stanka</w:t>
      </w:r>
      <w:proofErr w:type="spellEnd"/>
      <w:r w:rsidRPr="00E71565">
        <w:rPr>
          <w:rFonts w:ascii="Times New Roman" w:hAnsi="Times New Roman"/>
          <w:sz w:val="22"/>
          <w:szCs w:val="22"/>
        </w:rPr>
        <w:t xml:space="preserve"> </w:t>
      </w:r>
      <w:proofErr w:type="spellStart"/>
      <w:r w:rsidRPr="00E71565">
        <w:rPr>
          <w:rFonts w:ascii="Times New Roman" w:hAnsi="Times New Roman"/>
          <w:sz w:val="22"/>
          <w:szCs w:val="22"/>
        </w:rPr>
        <w:t>Dragojevića</w:t>
      </w:r>
      <w:proofErr w:type="spellEnd"/>
      <w:r w:rsidRPr="00E71565">
        <w:rPr>
          <w:rFonts w:ascii="Times New Roman" w:hAnsi="Times New Roman"/>
          <w:sz w:val="22"/>
          <w:szCs w:val="22"/>
        </w:rPr>
        <w:t xml:space="preserve"> 2</w:t>
      </w:r>
    </w:p>
    <w:p w14:paraId="72B76D70" w14:textId="29390DA0" w:rsidR="003F2375" w:rsidRPr="00E71565" w:rsidRDefault="00E71565" w:rsidP="00E71565">
      <w:pPr>
        <w:pStyle w:val="Blockquote"/>
        <w:keepNext/>
        <w:keepLines/>
        <w:spacing w:before="120" w:after="120"/>
        <w:jc w:val="center"/>
        <w:rPr>
          <w:rFonts w:ascii="Times New Roman" w:hAnsi="Times New Roman"/>
          <w:sz w:val="22"/>
          <w:szCs w:val="22"/>
          <w:highlight w:val="yellow"/>
        </w:rPr>
      </w:pPr>
      <w:r w:rsidRPr="00E71565">
        <w:rPr>
          <w:rFonts w:ascii="Times New Roman" w:hAnsi="Times New Roman"/>
          <w:sz w:val="22"/>
          <w:szCs w:val="22"/>
        </w:rPr>
        <w:t>81000 Podgorica, Montenegro</w:t>
      </w:r>
    </w:p>
    <w:p w14:paraId="5DFDEA99" w14:textId="77777777" w:rsidR="0047783A" w:rsidRPr="00E71565" w:rsidRDefault="0047783A" w:rsidP="000D1B17">
      <w:pPr>
        <w:ind w:left="567"/>
        <w:jc w:val="both"/>
        <w:rPr>
          <w:rFonts w:ascii="Times New Roman" w:hAnsi="Times New Roman"/>
          <w:sz w:val="22"/>
        </w:rPr>
      </w:pPr>
      <w:r w:rsidRPr="00E71565">
        <w:rPr>
          <w:rFonts w:ascii="Times New Roman" w:hAnsi="Times New Roman"/>
          <w:sz w:val="22"/>
        </w:rPr>
        <w:t>If the tenders are hand delivered they should be delivered to the following address:</w:t>
      </w:r>
    </w:p>
    <w:p w14:paraId="485CEC0F" w14:textId="77777777" w:rsidR="00E71565" w:rsidRPr="00E71565" w:rsidRDefault="00E71565" w:rsidP="00E71565">
      <w:pPr>
        <w:spacing w:before="0"/>
        <w:ind w:left="567"/>
        <w:jc w:val="center"/>
        <w:rPr>
          <w:rFonts w:ascii="Times New Roman" w:hAnsi="Times New Roman"/>
          <w:sz w:val="22"/>
        </w:rPr>
      </w:pPr>
      <w:r w:rsidRPr="00E71565">
        <w:rPr>
          <w:rFonts w:ascii="Times New Roman" w:hAnsi="Times New Roman"/>
          <w:sz w:val="22"/>
        </w:rPr>
        <w:t>The Ministry of Finance</w:t>
      </w:r>
    </w:p>
    <w:p w14:paraId="2FD8C7BA" w14:textId="77777777" w:rsidR="00E71565" w:rsidRPr="00E71565" w:rsidRDefault="00E71565" w:rsidP="00E71565">
      <w:pPr>
        <w:spacing w:before="0"/>
        <w:ind w:left="567"/>
        <w:jc w:val="center"/>
        <w:rPr>
          <w:rFonts w:ascii="Times New Roman" w:hAnsi="Times New Roman"/>
          <w:sz w:val="22"/>
        </w:rPr>
      </w:pPr>
      <w:r w:rsidRPr="00E71565">
        <w:rPr>
          <w:rFonts w:ascii="Times New Roman" w:hAnsi="Times New Roman"/>
          <w:sz w:val="22"/>
        </w:rPr>
        <w:t>The Directorate for Finance, Contracting and Implementation of the EU Assistance Funds</w:t>
      </w:r>
    </w:p>
    <w:p w14:paraId="2A7300F7" w14:textId="77777777" w:rsidR="00E71565" w:rsidRPr="00E71565" w:rsidRDefault="00E71565" w:rsidP="00E71565">
      <w:pPr>
        <w:spacing w:before="0"/>
        <w:ind w:left="567"/>
        <w:jc w:val="center"/>
        <w:rPr>
          <w:rFonts w:ascii="Times New Roman" w:hAnsi="Times New Roman"/>
          <w:sz w:val="22"/>
        </w:rPr>
      </w:pPr>
      <w:proofErr w:type="spellStart"/>
      <w:r w:rsidRPr="00E71565">
        <w:rPr>
          <w:rFonts w:ascii="Times New Roman" w:hAnsi="Times New Roman"/>
          <w:sz w:val="22"/>
        </w:rPr>
        <w:t>Stanka</w:t>
      </w:r>
      <w:proofErr w:type="spellEnd"/>
      <w:r w:rsidRPr="00E71565">
        <w:rPr>
          <w:rFonts w:ascii="Times New Roman" w:hAnsi="Times New Roman"/>
          <w:sz w:val="22"/>
        </w:rPr>
        <w:t xml:space="preserve"> </w:t>
      </w:r>
      <w:proofErr w:type="spellStart"/>
      <w:r w:rsidRPr="00E71565">
        <w:rPr>
          <w:rFonts w:ascii="Times New Roman" w:hAnsi="Times New Roman"/>
          <w:sz w:val="22"/>
        </w:rPr>
        <w:t>Dragojevića</w:t>
      </w:r>
      <w:proofErr w:type="spellEnd"/>
      <w:r w:rsidRPr="00E71565">
        <w:rPr>
          <w:rFonts w:ascii="Times New Roman" w:hAnsi="Times New Roman"/>
          <w:sz w:val="22"/>
        </w:rPr>
        <w:t xml:space="preserve"> 2</w:t>
      </w:r>
    </w:p>
    <w:p w14:paraId="36A63825" w14:textId="7D85DE22" w:rsidR="000B013D" w:rsidRDefault="00E71565" w:rsidP="00E71565">
      <w:pPr>
        <w:spacing w:before="0"/>
        <w:ind w:left="567"/>
        <w:jc w:val="center"/>
        <w:rPr>
          <w:rFonts w:ascii="Times New Roman" w:hAnsi="Times New Roman"/>
          <w:sz w:val="22"/>
        </w:rPr>
      </w:pPr>
      <w:r w:rsidRPr="00E71565">
        <w:rPr>
          <w:rFonts w:ascii="Times New Roman" w:hAnsi="Times New Roman"/>
          <w:sz w:val="22"/>
        </w:rPr>
        <w:t>81000 Podgorica, Montenegro</w:t>
      </w:r>
    </w:p>
    <w:p w14:paraId="13A7C53A" w14:textId="529F7176" w:rsidR="00682F25" w:rsidRPr="00682F25" w:rsidRDefault="00682F25" w:rsidP="00E71565">
      <w:pPr>
        <w:spacing w:before="0"/>
        <w:ind w:left="567"/>
        <w:jc w:val="center"/>
        <w:rPr>
          <w:rFonts w:ascii="Times New Roman" w:hAnsi="Times New Roman"/>
          <w:i/>
          <w:sz w:val="22"/>
        </w:rPr>
      </w:pPr>
      <w:r w:rsidRPr="00682F25">
        <w:rPr>
          <w:rFonts w:ascii="Times New Roman" w:hAnsi="Times New Roman"/>
          <w:i/>
          <w:sz w:val="22"/>
        </w:rPr>
        <w:t>Opening hours: 07</w:t>
      </w:r>
      <w:r w:rsidR="00A41D6D">
        <w:rPr>
          <w:rFonts w:ascii="Times New Roman" w:hAnsi="Times New Roman"/>
          <w:i/>
          <w:sz w:val="22"/>
        </w:rPr>
        <w:t xml:space="preserve">:00h – </w:t>
      </w:r>
      <w:r w:rsidRPr="00682F25">
        <w:rPr>
          <w:rFonts w:ascii="Times New Roman" w:hAnsi="Times New Roman"/>
          <w:i/>
          <w:sz w:val="22"/>
        </w:rPr>
        <w:t>15</w:t>
      </w:r>
      <w:r w:rsidR="00A41D6D">
        <w:rPr>
          <w:rFonts w:ascii="Times New Roman" w:hAnsi="Times New Roman"/>
          <w:i/>
          <w:sz w:val="22"/>
        </w:rPr>
        <w:t>:00</w:t>
      </w:r>
      <w:r w:rsidRPr="00682F25">
        <w:rPr>
          <w:rFonts w:ascii="Times New Roman" w:hAnsi="Times New Roman"/>
          <w:i/>
          <w:sz w:val="22"/>
        </w:rPr>
        <w:t>h</w:t>
      </w:r>
    </w:p>
    <w:p w14:paraId="1FC7BA45" w14:textId="77777777" w:rsidR="0047783A" w:rsidRPr="00E71565" w:rsidRDefault="0047783A" w:rsidP="009956B4">
      <w:pPr>
        <w:ind w:left="567"/>
        <w:jc w:val="both"/>
        <w:rPr>
          <w:rFonts w:ascii="Times New Roman" w:hAnsi="Times New Roman"/>
          <w:sz w:val="22"/>
        </w:rPr>
      </w:pPr>
      <w:r w:rsidRPr="00E71565">
        <w:rPr>
          <w:rFonts w:ascii="Times New Roman" w:hAnsi="Times New Roman"/>
          <w:sz w:val="22"/>
        </w:rPr>
        <w:t>Tenders must comply with the following conditions:</w:t>
      </w:r>
    </w:p>
    <w:p w14:paraId="4C41A8D4" w14:textId="1D791F58" w:rsidR="0047783A" w:rsidRPr="00E82463" w:rsidRDefault="0047783A" w:rsidP="000D1B17">
      <w:pPr>
        <w:pStyle w:val="Heading2"/>
        <w:ind w:left="567" w:hanging="567"/>
        <w:jc w:val="both"/>
        <w:rPr>
          <w:rFonts w:ascii="Times New Roman" w:hAnsi="Times New Roman"/>
          <w:lang w:val="en-GB"/>
        </w:rPr>
      </w:pPr>
      <w:bookmarkStart w:id="17" w:name="_Ref500330141"/>
      <w:r w:rsidRPr="00E71565">
        <w:rPr>
          <w:rFonts w:ascii="Times New Roman" w:hAnsi="Times New Roman"/>
          <w:sz w:val="22"/>
          <w:lang w:val="en-GB"/>
        </w:rPr>
        <w:t>10.</w:t>
      </w:r>
      <w:r w:rsidR="00F953EB" w:rsidRPr="00E71565">
        <w:rPr>
          <w:rFonts w:ascii="Times New Roman" w:hAnsi="Times New Roman"/>
          <w:sz w:val="22"/>
          <w:lang w:val="en-GB"/>
        </w:rPr>
        <w:t>2</w:t>
      </w:r>
      <w:r w:rsidRPr="00E71565">
        <w:rPr>
          <w:rFonts w:ascii="Times New Roman" w:hAnsi="Times New Roman"/>
          <w:sz w:val="22"/>
          <w:lang w:val="en-GB"/>
        </w:rPr>
        <w:tab/>
        <w:t xml:space="preserve">All tenders must be submitted in one original, marked </w:t>
      </w:r>
      <w:r w:rsidR="006A5F84" w:rsidRPr="00E71565">
        <w:rPr>
          <w:rFonts w:ascii="Times New Roman" w:hAnsi="Times New Roman"/>
          <w:sz w:val="22"/>
          <w:lang w:val="en-GB"/>
        </w:rPr>
        <w:t>‘</w:t>
      </w:r>
      <w:r w:rsidRPr="00E71565">
        <w:rPr>
          <w:rFonts w:ascii="Times New Roman" w:hAnsi="Times New Roman"/>
          <w:sz w:val="22"/>
          <w:lang w:val="en-GB"/>
        </w:rPr>
        <w:t>original</w:t>
      </w:r>
      <w:r w:rsidR="006A5F84" w:rsidRPr="00E71565">
        <w:rPr>
          <w:rFonts w:ascii="Times New Roman" w:hAnsi="Times New Roman"/>
          <w:sz w:val="22"/>
          <w:lang w:val="en-GB"/>
        </w:rPr>
        <w:t>’</w:t>
      </w:r>
      <w:r w:rsidRPr="00E71565">
        <w:rPr>
          <w:rFonts w:ascii="Times New Roman" w:hAnsi="Times New Roman"/>
          <w:sz w:val="22"/>
          <w:lang w:val="en-GB"/>
        </w:rPr>
        <w:t xml:space="preserve">, and </w:t>
      </w:r>
      <w:r w:rsidR="00E71565" w:rsidRPr="00E71565">
        <w:rPr>
          <w:rFonts w:ascii="Times New Roman" w:hAnsi="Times New Roman"/>
          <w:sz w:val="22"/>
          <w:lang w:val="en-GB"/>
        </w:rPr>
        <w:t>3</w:t>
      </w:r>
      <w:r w:rsidRPr="00E71565">
        <w:rPr>
          <w:rFonts w:ascii="Times New Roman" w:hAnsi="Times New Roman"/>
          <w:sz w:val="22"/>
          <w:lang w:val="en-GB"/>
        </w:rPr>
        <w:t xml:space="preserve"> copies signed in the same way as the original and marked </w:t>
      </w:r>
      <w:r w:rsidR="006A5F84" w:rsidRPr="00E71565">
        <w:rPr>
          <w:rFonts w:ascii="Times New Roman" w:hAnsi="Times New Roman"/>
          <w:sz w:val="22"/>
          <w:lang w:val="en-GB"/>
        </w:rPr>
        <w:t>‘</w:t>
      </w:r>
      <w:r w:rsidRPr="00E71565">
        <w:rPr>
          <w:rFonts w:ascii="Times New Roman" w:hAnsi="Times New Roman"/>
          <w:sz w:val="22"/>
          <w:lang w:val="en-GB"/>
        </w:rPr>
        <w:t>copy</w:t>
      </w:r>
      <w:r w:rsidR="006A5F84" w:rsidRPr="00E71565">
        <w:rPr>
          <w:rFonts w:ascii="Times New Roman" w:hAnsi="Times New Roman"/>
          <w:sz w:val="22"/>
          <w:lang w:val="en-GB"/>
        </w:rPr>
        <w:t>’</w:t>
      </w:r>
      <w:r w:rsidRPr="00E71565">
        <w:rPr>
          <w:rFonts w:ascii="Times New Roman" w:hAnsi="Times New Roman"/>
          <w:sz w:val="22"/>
          <w:lang w:val="en-GB"/>
        </w:rPr>
        <w:t>.</w:t>
      </w:r>
    </w:p>
    <w:bookmarkEnd w:id="17"/>
    <w:p w14:paraId="0DF6BCF6" w14:textId="73D474D5" w:rsidR="0086759F" w:rsidRPr="00E71565" w:rsidRDefault="0047783A" w:rsidP="000D1B17">
      <w:pPr>
        <w:pStyle w:val="Heading2"/>
        <w:ind w:left="567" w:hanging="567"/>
        <w:jc w:val="both"/>
        <w:rPr>
          <w:rFonts w:ascii="Times New Roman" w:hAnsi="Times New Roman"/>
          <w:sz w:val="22"/>
          <w:lang w:val="en-GB"/>
        </w:rPr>
      </w:pPr>
      <w:r w:rsidRPr="00E71565">
        <w:rPr>
          <w:rFonts w:ascii="Times New Roman" w:hAnsi="Times New Roman"/>
          <w:sz w:val="22"/>
          <w:lang w:val="en-GB"/>
        </w:rPr>
        <w:t>10.</w:t>
      </w:r>
      <w:r w:rsidR="00F953EB" w:rsidRPr="00E71565">
        <w:rPr>
          <w:rFonts w:ascii="Times New Roman" w:hAnsi="Times New Roman"/>
          <w:sz w:val="22"/>
          <w:lang w:val="en-GB"/>
        </w:rPr>
        <w:t>3</w:t>
      </w:r>
      <w:r w:rsidRPr="00E71565">
        <w:rPr>
          <w:rFonts w:ascii="Times New Roman" w:hAnsi="Times New Roman"/>
          <w:sz w:val="22"/>
          <w:lang w:val="en-GB"/>
        </w:rPr>
        <w:tab/>
      </w:r>
      <w:r w:rsidR="003F2375" w:rsidRPr="00E71565">
        <w:rPr>
          <w:rFonts w:ascii="Times New Roman" w:hAnsi="Times New Roman"/>
          <w:sz w:val="22"/>
          <w:lang w:val="en-GB"/>
        </w:rPr>
        <w:t>The tenders should be submitted:</w:t>
      </w:r>
    </w:p>
    <w:p w14:paraId="4DBBEB14" w14:textId="767D67DC" w:rsidR="0086759F" w:rsidRPr="00E71565" w:rsidRDefault="0086759F" w:rsidP="00D45256">
      <w:pPr>
        <w:pStyle w:val="Heading2"/>
        <w:ind w:left="1134" w:hanging="567"/>
        <w:jc w:val="both"/>
        <w:rPr>
          <w:rFonts w:ascii="Times New Roman" w:hAnsi="Times New Roman"/>
          <w:sz w:val="22"/>
          <w:lang w:val="en-GB"/>
        </w:rPr>
      </w:pPr>
      <w:r w:rsidRPr="00E71565">
        <w:rPr>
          <w:rFonts w:ascii="Times New Roman" w:hAnsi="Times New Roman"/>
          <w:sz w:val="22"/>
          <w:lang w:val="en-GB"/>
        </w:rPr>
        <w:t>(a)</w:t>
      </w:r>
      <w:r w:rsidR="00E93A21" w:rsidRPr="00E71565">
        <w:rPr>
          <w:rFonts w:ascii="Times New Roman" w:hAnsi="Times New Roman"/>
          <w:sz w:val="22"/>
          <w:lang w:val="en-GB"/>
        </w:rPr>
        <w:tab/>
      </w:r>
      <w:r w:rsidRPr="00E71565">
        <w:rPr>
          <w:rFonts w:ascii="Times New Roman" w:hAnsi="Times New Roman"/>
          <w:sz w:val="22"/>
          <w:lang w:val="en-GB"/>
        </w:rPr>
        <w:t>either by post or by courier service, in which case the evidence shall be constituted by the postmark or the date of the deposit slip</w:t>
      </w:r>
      <w:r w:rsidR="00803383" w:rsidRPr="00E71565">
        <w:rPr>
          <w:rStyle w:val="FootnoteReference"/>
          <w:rFonts w:ascii="Times New Roman" w:hAnsi="Times New Roman"/>
          <w:sz w:val="22"/>
          <w:szCs w:val="22"/>
          <w:lang w:val="en-US"/>
        </w:rPr>
        <w:footnoteReference w:id="5"/>
      </w:r>
    </w:p>
    <w:p w14:paraId="3D364392" w14:textId="40E2594E" w:rsidR="0086759F" w:rsidRPr="00E71565" w:rsidRDefault="0086759F" w:rsidP="00D45256">
      <w:pPr>
        <w:pStyle w:val="Heading2"/>
        <w:ind w:left="1134" w:hanging="567"/>
        <w:jc w:val="both"/>
        <w:rPr>
          <w:rFonts w:ascii="Times New Roman" w:hAnsi="Times New Roman"/>
          <w:sz w:val="22"/>
          <w:lang w:val="en-GB"/>
        </w:rPr>
      </w:pPr>
      <w:r w:rsidRPr="00E71565">
        <w:rPr>
          <w:rFonts w:ascii="Times New Roman" w:hAnsi="Times New Roman"/>
          <w:sz w:val="22"/>
          <w:lang w:val="en-GB"/>
        </w:rPr>
        <w:t>(b)</w:t>
      </w:r>
      <w:r w:rsidR="00E93A21" w:rsidRPr="00E71565">
        <w:rPr>
          <w:rFonts w:ascii="Times New Roman" w:hAnsi="Times New Roman"/>
          <w:sz w:val="22"/>
          <w:lang w:val="en-GB"/>
        </w:rPr>
        <w:tab/>
      </w:r>
      <w:r w:rsidR="00740F25" w:rsidRPr="00E71565">
        <w:rPr>
          <w:rFonts w:ascii="Times New Roman" w:hAnsi="Times New Roman"/>
          <w:sz w:val="22"/>
          <w:lang w:val="en-GB"/>
        </w:rPr>
        <w:t xml:space="preserve">or </w:t>
      </w:r>
      <w:r w:rsidRPr="00E71565">
        <w:rPr>
          <w:rFonts w:ascii="Times New Roman" w:hAnsi="Times New Roman"/>
          <w:sz w:val="22"/>
          <w:lang w:val="en-GB"/>
        </w:rPr>
        <w:t xml:space="preserve">by hand-delivery to the premises of the </w:t>
      </w:r>
      <w:r w:rsidR="006E4A76" w:rsidRPr="00E71565">
        <w:rPr>
          <w:rFonts w:ascii="Times New Roman" w:hAnsi="Times New Roman"/>
          <w:sz w:val="22"/>
          <w:lang w:val="en-GB"/>
        </w:rPr>
        <w:t>contracting authority</w:t>
      </w:r>
      <w:r w:rsidRPr="00E71565">
        <w:rPr>
          <w:rFonts w:ascii="Times New Roman" w:hAnsi="Times New Roman"/>
          <w:sz w:val="22"/>
          <w:lang w:val="en-GB"/>
        </w:rPr>
        <w:t xml:space="preserve"> by the participant in person or by an agent, in which case the evidence shall be constituted by </w:t>
      </w:r>
      <w:r w:rsidR="006E4A76" w:rsidRPr="00E71565">
        <w:rPr>
          <w:rFonts w:ascii="Times New Roman" w:hAnsi="Times New Roman"/>
          <w:sz w:val="22"/>
          <w:lang w:val="en-GB"/>
        </w:rPr>
        <w:t xml:space="preserve">the </w:t>
      </w:r>
      <w:r w:rsidRPr="00E71565">
        <w:rPr>
          <w:rFonts w:ascii="Times New Roman" w:hAnsi="Times New Roman"/>
          <w:sz w:val="22"/>
          <w:lang w:val="en-GB"/>
        </w:rPr>
        <w:t>acknowledgment of receipt.</w:t>
      </w:r>
      <w:r w:rsidR="0047783A" w:rsidRPr="00E71565">
        <w:rPr>
          <w:rFonts w:ascii="Times New Roman" w:hAnsi="Times New Roman"/>
          <w:sz w:val="22"/>
          <w:lang w:val="en-GB"/>
        </w:rPr>
        <w:t xml:space="preserve"> </w:t>
      </w:r>
    </w:p>
    <w:p w14:paraId="65CB01B1" w14:textId="389307B7" w:rsidR="008B2A9C" w:rsidRPr="00E71565" w:rsidRDefault="008B2A9C" w:rsidP="009956B4">
      <w:pPr>
        <w:pStyle w:val="Heading2"/>
        <w:keepNext w:val="0"/>
        <w:ind w:left="567"/>
        <w:jc w:val="both"/>
        <w:rPr>
          <w:rFonts w:ascii="Times New Roman" w:hAnsi="Times New Roman"/>
          <w:sz w:val="22"/>
          <w:lang w:val="en-IE"/>
        </w:rPr>
      </w:pPr>
      <w:r w:rsidRPr="00E71565">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w:t>
      </w:r>
      <w:r w:rsidRPr="00E71565">
        <w:rPr>
          <w:rFonts w:ascii="Times New Roman" w:hAnsi="Times New Roman"/>
          <w:sz w:val="22"/>
          <w:lang w:val="en-GB"/>
        </w:rPr>
        <w:lastRenderedPageBreak/>
        <w:t>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71565">
        <w:rPr>
          <w:rFonts w:ascii="Times New Roman" w:hAnsi="Times New Roman"/>
          <w:sz w:val="22"/>
          <w:lang w:val="en-GB"/>
        </w:rPr>
        <w:t xml:space="preserve"> </w:t>
      </w:r>
      <w:r w:rsidRPr="00E71565">
        <w:rPr>
          <w:rFonts w:ascii="Times New Roman" w:hAnsi="Times New Roman"/>
          <w:sz w:val="22"/>
          <w:lang w:val="en-GB"/>
        </w:rPr>
        <w:t>or jeopardise decisions already taken and notified.</w:t>
      </w:r>
    </w:p>
    <w:p w14:paraId="380CD258" w14:textId="221C1B16" w:rsidR="0047783A" w:rsidRPr="00602C4D" w:rsidRDefault="0047783A" w:rsidP="009956B4">
      <w:pPr>
        <w:pStyle w:val="Heading2"/>
        <w:keepNext w:val="0"/>
        <w:ind w:left="567" w:hanging="567"/>
        <w:jc w:val="both"/>
        <w:rPr>
          <w:rFonts w:ascii="Times New Roman" w:hAnsi="Times New Roman"/>
          <w:sz w:val="22"/>
          <w:lang w:val="en-IE"/>
        </w:rPr>
      </w:pPr>
      <w:r w:rsidRPr="00602C4D">
        <w:rPr>
          <w:rFonts w:ascii="Times New Roman" w:hAnsi="Times New Roman"/>
          <w:sz w:val="22"/>
          <w:lang w:val="en-GB"/>
        </w:rPr>
        <w:t>10.</w:t>
      </w:r>
      <w:r w:rsidR="00F953EB" w:rsidRPr="00602C4D">
        <w:rPr>
          <w:rFonts w:ascii="Times New Roman" w:hAnsi="Times New Roman"/>
          <w:sz w:val="22"/>
          <w:lang w:val="en-GB"/>
        </w:rPr>
        <w:t>4</w:t>
      </w:r>
      <w:r w:rsidRPr="00602C4D">
        <w:rPr>
          <w:rFonts w:ascii="Times New Roman" w:hAnsi="Times New Roman"/>
          <w:sz w:val="22"/>
          <w:lang w:val="en-GB"/>
        </w:rPr>
        <w:tab/>
        <w:t>All tenders, including annexes and all supporting documents, must be submitted in a sealed envelope bearing only:</w:t>
      </w:r>
    </w:p>
    <w:p w14:paraId="5EEE5B26" w14:textId="77777777" w:rsidR="0047783A" w:rsidRPr="00602C4D" w:rsidRDefault="0047783A" w:rsidP="00D45256">
      <w:pPr>
        <w:pStyle w:val="Heading2"/>
        <w:keepNext w:val="0"/>
        <w:ind w:left="1134" w:hanging="283"/>
        <w:jc w:val="both"/>
        <w:rPr>
          <w:rFonts w:ascii="Times New Roman" w:hAnsi="Times New Roman"/>
          <w:sz w:val="22"/>
          <w:lang w:val="en-IE"/>
        </w:rPr>
      </w:pPr>
      <w:r w:rsidRPr="00602C4D">
        <w:rPr>
          <w:rFonts w:ascii="Times New Roman" w:hAnsi="Times New Roman"/>
          <w:sz w:val="22"/>
          <w:lang w:val="en-GB"/>
        </w:rPr>
        <w:t>a)</w:t>
      </w:r>
      <w:r w:rsidRPr="00602C4D">
        <w:rPr>
          <w:rFonts w:ascii="Times New Roman" w:hAnsi="Times New Roman"/>
          <w:sz w:val="22"/>
          <w:lang w:val="en-GB"/>
        </w:rPr>
        <w:tab/>
        <w:t>the above address;</w:t>
      </w:r>
    </w:p>
    <w:p w14:paraId="792BB132" w14:textId="10B6E899" w:rsidR="0047783A" w:rsidRPr="00602C4D" w:rsidRDefault="0047783A" w:rsidP="00D45256">
      <w:pPr>
        <w:pStyle w:val="Heading2"/>
        <w:keepNext w:val="0"/>
        <w:ind w:left="1134" w:hanging="283"/>
        <w:jc w:val="both"/>
        <w:rPr>
          <w:rFonts w:ascii="Times New Roman" w:hAnsi="Times New Roman"/>
          <w:sz w:val="22"/>
          <w:lang w:val="en-IE"/>
        </w:rPr>
      </w:pPr>
      <w:r w:rsidRPr="00602C4D">
        <w:rPr>
          <w:rFonts w:ascii="Times New Roman" w:hAnsi="Times New Roman"/>
          <w:sz w:val="22"/>
          <w:lang w:val="en-GB"/>
        </w:rPr>
        <w:t>b)</w:t>
      </w:r>
      <w:r w:rsidRPr="00602C4D">
        <w:rPr>
          <w:rFonts w:ascii="Times New Roman" w:hAnsi="Times New Roman"/>
          <w:sz w:val="22"/>
          <w:lang w:val="en-GB"/>
        </w:rPr>
        <w:tab/>
        <w:t xml:space="preserve">the reference code of this tender procedure, (i.e. </w:t>
      </w:r>
      <w:r w:rsidR="0066413C" w:rsidRPr="0066413C">
        <w:rPr>
          <w:rFonts w:ascii="Times New Roman" w:hAnsi="Times New Roman"/>
          <w:sz w:val="22"/>
          <w:lang w:val="en-GB"/>
        </w:rPr>
        <w:t>EC-ENEST/TG</w:t>
      </w:r>
      <w:bookmarkStart w:id="18" w:name="_GoBack"/>
      <w:bookmarkEnd w:id="18"/>
      <w:r w:rsidR="0066413C" w:rsidRPr="0066413C">
        <w:rPr>
          <w:rFonts w:ascii="Times New Roman" w:hAnsi="Times New Roman"/>
          <w:sz w:val="22"/>
          <w:lang w:val="en-GB"/>
        </w:rPr>
        <w:t>D/2025/EA-OP/0051</w:t>
      </w:r>
      <w:r w:rsidRPr="00602C4D">
        <w:rPr>
          <w:rFonts w:ascii="Times New Roman" w:hAnsi="Times New Roman"/>
          <w:sz w:val="22"/>
          <w:lang w:val="en-GB"/>
        </w:rPr>
        <w:t>);</w:t>
      </w:r>
    </w:p>
    <w:p w14:paraId="1C39B6B0" w14:textId="77777777" w:rsidR="0047783A" w:rsidRPr="00602C4D" w:rsidRDefault="0047783A" w:rsidP="00D45256">
      <w:pPr>
        <w:pStyle w:val="Heading2"/>
        <w:keepNext w:val="0"/>
        <w:ind w:left="1134" w:hanging="283"/>
        <w:jc w:val="both"/>
        <w:rPr>
          <w:rFonts w:ascii="Times New Roman" w:hAnsi="Times New Roman"/>
          <w:sz w:val="22"/>
          <w:lang w:val="en-IE"/>
        </w:rPr>
      </w:pPr>
      <w:r w:rsidRPr="00602C4D">
        <w:rPr>
          <w:rFonts w:ascii="Times New Roman" w:hAnsi="Times New Roman"/>
          <w:sz w:val="22"/>
          <w:lang w:val="en-GB"/>
        </w:rPr>
        <w:t>c)</w:t>
      </w:r>
      <w:r w:rsidRPr="00602C4D">
        <w:rPr>
          <w:rFonts w:ascii="Times New Roman" w:hAnsi="Times New Roman"/>
          <w:sz w:val="22"/>
          <w:lang w:val="en-GB"/>
        </w:rPr>
        <w:tab/>
        <w:t>where applicable, the number of the lot(s) tendered for;</w:t>
      </w:r>
    </w:p>
    <w:p w14:paraId="6D224A96" w14:textId="613EA2B8" w:rsidR="0047783A" w:rsidRPr="00602C4D" w:rsidRDefault="0047783A" w:rsidP="00D45256">
      <w:pPr>
        <w:pStyle w:val="Heading2"/>
        <w:keepNext w:val="0"/>
        <w:ind w:left="1134" w:hanging="283"/>
        <w:jc w:val="both"/>
        <w:rPr>
          <w:rFonts w:ascii="Times New Roman" w:hAnsi="Times New Roman"/>
          <w:sz w:val="22"/>
          <w:lang w:val="en-IE"/>
        </w:rPr>
      </w:pPr>
      <w:r w:rsidRPr="00602C4D">
        <w:rPr>
          <w:rFonts w:ascii="Times New Roman" w:hAnsi="Times New Roman"/>
          <w:sz w:val="22"/>
          <w:lang w:val="en-GB"/>
        </w:rPr>
        <w:t>d)</w:t>
      </w:r>
      <w:r w:rsidRPr="00602C4D">
        <w:rPr>
          <w:rFonts w:ascii="Times New Roman" w:hAnsi="Times New Roman"/>
          <w:sz w:val="22"/>
          <w:lang w:val="en-GB"/>
        </w:rPr>
        <w:tab/>
        <w:t xml:space="preserve">the words </w:t>
      </w:r>
      <w:r w:rsidR="006A5F84" w:rsidRPr="00602C4D">
        <w:rPr>
          <w:rFonts w:ascii="Times New Roman" w:hAnsi="Times New Roman"/>
          <w:sz w:val="22"/>
          <w:lang w:val="en-GB"/>
        </w:rPr>
        <w:t>‘</w:t>
      </w:r>
      <w:r w:rsidRPr="00602C4D">
        <w:rPr>
          <w:rFonts w:ascii="Times New Roman" w:hAnsi="Times New Roman"/>
          <w:sz w:val="22"/>
          <w:lang w:val="en-GB"/>
        </w:rPr>
        <w:t>Not to be opened before the tender opening session</w:t>
      </w:r>
      <w:r w:rsidR="006A5F84" w:rsidRPr="00602C4D">
        <w:rPr>
          <w:rFonts w:ascii="Times New Roman" w:hAnsi="Times New Roman"/>
          <w:sz w:val="22"/>
          <w:lang w:val="en-GB"/>
        </w:rPr>
        <w:t>’</w:t>
      </w:r>
      <w:r w:rsidRPr="00602C4D">
        <w:rPr>
          <w:rFonts w:ascii="Times New Roman" w:hAnsi="Times New Roman"/>
          <w:sz w:val="22"/>
          <w:lang w:val="en-GB"/>
        </w:rPr>
        <w:t xml:space="preserve"> in the language of the tender dossier and</w:t>
      </w:r>
      <w:r w:rsidRPr="00602C4D">
        <w:rPr>
          <w:rFonts w:ascii="Times New Roman" w:hAnsi="Times New Roman"/>
          <w:sz w:val="22"/>
          <w:lang w:val="en-IE"/>
        </w:rPr>
        <w:t xml:space="preserve"> </w:t>
      </w:r>
      <w:r w:rsidR="00602C4D" w:rsidRPr="00602C4D">
        <w:rPr>
          <w:rFonts w:ascii="Times New Roman" w:hAnsi="Times New Roman"/>
          <w:sz w:val="22"/>
          <w:lang w:val="en-IE"/>
        </w:rPr>
        <w:t xml:space="preserve">“Ne </w:t>
      </w:r>
      <w:proofErr w:type="spellStart"/>
      <w:r w:rsidR="00602C4D" w:rsidRPr="00602C4D">
        <w:rPr>
          <w:rFonts w:ascii="Times New Roman" w:hAnsi="Times New Roman"/>
          <w:sz w:val="22"/>
          <w:lang w:val="en-IE"/>
        </w:rPr>
        <w:t>otvarati</w:t>
      </w:r>
      <w:proofErr w:type="spellEnd"/>
      <w:r w:rsidR="00602C4D" w:rsidRPr="00602C4D">
        <w:rPr>
          <w:rFonts w:ascii="Times New Roman" w:hAnsi="Times New Roman"/>
          <w:sz w:val="22"/>
          <w:lang w:val="en-IE"/>
        </w:rPr>
        <w:t xml:space="preserve"> </w:t>
      </w:r>
      <w:proofErr w:type="spellStart"/>
      <w:r w:rsidR="00602C4D" w:rsidRPr="00602C4D">
        <w:rPr>
          <w:rFonts w:ascii="Times New Roman" w:hAnsi="Times New Roman"/>
          <w:sz w:val="22"/>
          <w:lang w:val="en-IE"/>
        </w:rPr>
        <w:t>prije</w:t>
      </w:r>
      <w:proofErr w:type="spellEnd"/>
      <w:r w:rsidR="00602C4D" w:rsidRPr="00602C4D">
        <w:rPr>
          <w:rFonts w:ascii="Times New Roman" w:hAnsi="Times New Roman"/>
          <w:sz w:val="22"/>
          <w:lang w:val="en-IE"/>
        </w:rPr>
        <w:t xml:space="preserve"> </w:t>
      </w:r>
      <w:proofErr w:type="spellStart"/>
      <w:r w:rsidR="00602C4D" w:rsidRPr="00602C4D">
        <w:rPr>
          <w:rFonts w:ascii="Times New Roman" w:hAnsi="Times New Roman"/>
          <w:sz w:val="22"/>
          <w:lang w:val="en-IE"/>
        </w:rPr>
        <w:t>sastanka</w:t>
      </w:r>
      <w:proofErr w:type="spellEnd"/>
      <w:r w:rsidR="00602C4D" w:rsidRPr="00602C4D">
        <w:rPr>
          <w:rFonts w:ascii="Times New Roman" w:hAnsi="Times New Roman"/>
          <w:sz w:val="22"/>
          <w:lang w:val="en-IE"/>
        </w:rPr>
        <w:t xml:space="preserve"> za </w:t>
      </w:r>
      <w:proofErr w:type="spellStart"/>
      <w:r w:rsidR="00602C4D" w:rsidRPr="00602C4D">
        <w:rPr>
          <w:rFonts w:ascii="Times New Roman" w:hAnsi="Times New Roman"/>
          <w:sz w:val="22"/>
          <w:lang w:val="en-IE"/>
        </w:rPr>
        <w:t>otvaranje</w:t>
      </w:r>
      <w:proofErr w:type="spellEnd"/>
      <w:r w:rsidR="00602C4D" w:rsidRPr="00602C4D">
        <w:rPr>
          <w:rFonts w:ascii="Times New Roman" w:hAnsi="Times New Roman"/>
          <w:sz w:val="22"/>
          <w:lang w:val="en-IE"/>
        </w:rPr>
        <w:t xml:space="preserve"> </w:t>
      </w:r>
      <w:proofErr w:type="spellStart"/>
      <w:r w:rsidR="00602C4D" w:rsidRPr="00602C4D">
        <w:rPr>
          <w:rFonts w:ascii="Times New Roman" w:hAnsi="Times New Roman"/>
          <w:sz w:val="22"/>
          <w:lang w:val="en-IE"/>
        </w:rPr>
        <w:t>ponuda</w:t>
      </w:r>
      <w:proofErr w:type="spellEnd"/>
      <w:r w:rsidR="00602C4D" w:rsidRPr="00602C4D">
        <w:rPr>
          <w:rFonts w:ascii="Times New Roman" w:hAnsi="Times New Roman"/>
          <w:sz w:val="22"/>
          <w:lang w:val="en-IE"/>
        </w:rPr>
        <w:t>”</w:t>
      </w:r>
      <w:r w:rsidRPr="00602C4D">
        <w:rPr>
          <w:rFonts w:ascii="Times New Roman" w:hAnsi="Times New Roman"/>
          <w:sz w:val="22"/>
          <w:lang w:val="en-IE"/>
        </w:rPr>
        <w:t>.</w:t>
      </w:r>
    </w:p>
    <w:p w14:paraId="579455BA" w14:textId="77777777" w:rsidR="0047783A" w:rsidRPr="00602C4D" w:rsidRDefault="0047783A" w:rsidP="00D45256">
      <w:pPr>
        <w:pStyle w:val="Heading2"/>
        <w:keepNext w:val="0"/>
        <w:ind w:left="1134" w:hanging="283"/>
        <w:jc w:val="both"/>
        <w:rPr>
          <w:rFonts w:ascii="Times New Roman" w:hAnsi="Times New Roman"/>
          <w:sz w:val="22"/>
          <w:lang w:val="en-IE"/>
        </w:rPr>
      </w:pPr>
      <w:r w:rsidRPr="00602C4D">
        <w:rPr>
          <w:rFonts w:ascii="Times New Roman" w:hAnsi="Times New Roman"/>
          <w:sz w:val="22"/>
          <w:lang w:val="en-GB"/>
        </w:rPr>
        <w:t>e)</w:t>
      </w:r>
      <w:r w:rsidRPr="00602C4D">
        <w:rPr>
          <w:rFonts w:ascii="Times New Roman" w:hAnsi="Times New Roman"/>
          <w:sz w:val="22"/>
          <w:lang w:val="en-GB"/>
        </w:rPr>
        <w:tab/>
        <w:t>the name of the tenderer.</w:t>
      </w:r>
    </w:p>
    <w:p w14:paraId="70A99683" w14:textId="3AF56A0D" w:rsidR="0047783A" w:rsidRPr="00602C4D" w:rsidRDefault="0047783A" w:rsidP="009956B4">
      <w:pPr>
        <w:pStyle w:val="Heading2"/>
        <w:keepNext w:val="0"/>
        <w:ind w:left="567"/>
        <w:jc w:val="both"/>
        <w:rPr>
          <w:rFonts w:ascii="Times New Roman" w:hAnsi="Times New Roman"/>
          <w:sz w:val="22"/>
          <w:lang w:val="en-GB"/>
        </w:rPr>
      </w:pPr>
      <w:bookmarkStart w:id="19" w:name="_Hlk168671040"/>
      <w:r w:rsidRPr="00602C4D">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20" w:name="_Toc42488080"/>
      <w:bookmarkEnd w:id="19"/>
      <w:r w:rsidRPr="00D45256">
        <w:rPr>
          <w:lang w:val="en-IE"/>
        </w:rPr>
        <w:t>11.</w:t>
      </w:r>
      <w:r w:rsidR="005A3D33" w:rsidRPr="00D45256">
        <w:rPr>
          <w:lang w:val="en-IE"/>
        </w:rPr>
        <w:tab/>
      </w:r>
      <w:r w:rsidR="0047783A" w:rsidRPr="00D45256">
        <w:rPr>
          <w:lang w:val="en-IE"/>
        </w:rPr>
        <w:t>Content of tenders</w:t>
      </w:r>
      <w:bookmarkEnd w:id="20"/>
    </w:p>
    <w:p w14:paraId="43D74492" w14:textId="1CDFD0B9" w:rsidR="00B631B7" w:rsidRPr="00841806" w:rsidRDefault="00732AAE" w:rsidP="008F362F">
      <w:pPr>
        <w:pStyle w:val="Text1"/>
        <w:ind w:left="567"/>
        <w:rPr>
          <w:bCs/>
          <w:sz w:val="22"/>
        </w:rPr>
      </w:pPr>
      <w:r w:rsidRPr="00841806">
        <w:rPr>
          <w:bCs/>
          <w:sz w:val="22"/>
        </w:rPr>
        <w:t xml:space="preserve">The tender must include a technical offer and a financial offer, </w:t>
      </w:r>
      <w:r w:rsidR="00AD0140" w:rsidRPr="00841806">
        <w:rPr>
          <w:bCs/>
          <w:sz w:val="22"/>
        </w:rPr>
        <w:t>which must be submitted in separate envelopes</w:t>
      </w:r>
      <w:r w:rsidR="00144A7D" w:rsidRPr="00841806">
        <w:rPr>
          <w:bCs/>
          <w:sz w:val="22"/>
        </w:rPr>
        <w:t xml:space="preserve"> </w:t>
      </w:r>
      <w:r w:rsidR="00144A7D" w:rsidRPr="00841806">
        <w:rPr>
          <w:sz w:val="22"/>
        </w:rPr>
        <w:t>either by post or by hand-delivery</w:t>
      </w:r>
      <w:r w:rsidR="00144A7D" w:rsidRPr="00841806">
        <w:rPr>
          <w:bCs/>
          <w:sz w:val="22"/>
        </w:rPr>
        <w:t>.</w:t>
      </w:r>
    </w:p>
    <w:p w14:paraId="0F2FBCDA" w14:textId="77777777" w:rsidR="0047783A" w:rsidRPr="00E82463" w:rsidRDefault="006D4CEC" w:rsidP="008F362F">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8F362F">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8F362F">
      <w:pPr>
        <w:pStyle w:val="Heading2"/>
        <w:keepLines/>
        <w:numPr>
          <w:ilvl w:val="0"/>
          <w:numId w:val="6"/>
        </w:numPr>
        <w:tabs>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59DA4D5" w14:textId="750B1C04" w:rsidR="0047783A" w:rsidRPr="003420F1" w:rsidRDefault="0047783A" w:rsidP="008F362F">
      <w:pPr>
        <w:numPr>
          <w:ilvl w:val="1"/>
          <w:numId w:val="10"/>
        </w:numPr>
        <w:spacing w:after="0"/>
        <w:ind w:hanging="306"/>
        <w:jc w:val="both"/>
        <w:rPr>
          <w:rFonts w:ascii="Times New Roman" w:hAnsi="Times New Roman"/>
          <w:sz w:val="22"/>
          <w:szCs w:val="22"/>
        </w:rPr>
      </w:pPr>
      <w:r w:rsidRPr="003420F1">
        <w:rPr>
          <w:rFonts w:ascii="Times New Roman" w:hAnsi="Times New Roman"/>
          <w:sz w:val="22"/>
          <w:szCs w:val="22"/>
        </w:rPr>
        <w:t>a proposal for after-sales service</w:t>
      </w:r>
      <w:r w:rsidR="00F42A1D">
        <w:rPr>
          <w:rFonts w:ascii="Times New Roman" w:hAnsi="Times New Roman"/>
          <w:sz w:val="22"/>
          <w:szCs w:val="22"/>
        </w:rPr>
        <w:t xml:space="preserve"> (where applicable)</w:t>
      </w:r>
      <w:r w:rsidR="00F42A1D" w:rsidRPr="00440315">
        <w:rPr>
          <w:rFonts w:ascii="Times New Roman" w:hAnsi="Times New Roman"/>
          <w:sz w:val="22"/>
          <w:szCs w:val="22"/>
        </w:rPr>
        <w:t>;</w:t>
      </w:r>
    </w:p>
    <w:p w14:paraId="4BC94B6E" w14:textId="7BFC950A" w:rsidR="00555BFC" w:rsidRPr="003420F1" w:rsidRDefault="0047783A" w:rsidP="008F362F">
      <w:pPr>
        <w:numPr>
          <w:ilvl w:val="1"/>
          <w:numId w:val="10"/>
        </w:numPr>
        <w:spacing w:after="0"/>
        <w:ind w:hanging="306"/>
        <w:jc w:val="both"/>
        <w:rPr>
          <w:rFonts w:ascii="Times New Roman" w:hAnsi="Times New Roman"/>
          <w:sz w:val="22"/>
          <w:szCs w:val="22"/>
        </w:rPr>
      </w:pPr>
      <w:r w:rsidRPr="003420F1">
        <w:rPr>
          <w:rFonts w:ascii="Times New Roman" w:hAnsi="Times New Roman"/>
          <w:sz w:val="22"/>
          <w:szCs w:val="22"/>
        </w:rPr>
        <w:t>a training proposal (indicate training needs)</w:t>
      </w:r>
      <w:r w:rsidR="00F1517D">
        <w:rPr>
          <w:rFonts w:ascii="Times New Roman" w:hAnsi="Times New Roman"/>
          <w:sz w:val="22"/>
          <w:szCs w:val="22"/>
        </w:rPr>
        <w:t xml:space="preserve"> </w:t>
      </w:r>
      <w:r w:rsidR="004F0FF9">
        <w:rPr>
          <w:rFonts w:ascii="Times New Roman" w:hAnsi="Times New Roman"/>
          <w:sz w:val="22"/>
          <w:szCs w:val="22"/>
        </w:rPr>
        <w:t xml:space="preserve">as </w:t>
      </w:r>
      <w:r w:rsidR="00F1517D" w:rsidRPr="00F1517D">
        <w:rPr>
          <w:rFonts w:ascii="Times New Roman" w:hAnsi="Times New Roman"/>
          <w:sz w:val="22"/>
          <w:szCs w:val="22"/>
        </w:rPr>
        <w:t xml:space="preserve">defined in the Annex II </w:t>
      </w:r>
      <w:r w:rsidR="00F1517D">
        <w:rPr>
          <w:rFonts w:ascii="Times New Roman" w:hAnsi="Times New Roman"/>
          <w:sz w:val="22"/>
          <w:szCs w:val="22"/>
        </w:rPr>
        <w:t xml:space="preserve">+ III </w:t>
      </w:r>
      <w:r w:rsidR="00F1517D" w:rsidRPr="00F1517D">
        <w:rPr>
          <w:rFonts w:ascii="Times New Roman" w:hAnsi="Times New Roman"/>
          <w:sz w:val="22"/>
          <w:szCs w:val="22"/>
        </w:rPr>
        <w:t>– Technical specifications</w:t>
      </w:r>
      <w:r w:rsidR="00F1517D">
        <w:rPr>
          <w:rFonts w:ascii="Times New Roman" w:hAnsi="Times New Roman"/>
          <w:sz w:val="22"/>
          <w:szCs w:val="22"/>
        </w:rPr>
        <w:t xml:space="preserve"> + Technical offer (</w:t>
      </w:r>
      <w:r w:rsidR="00172852">
        <w:rPr>
          <w:rFonts w:ascii="Times New Roman" w:hAnsi="Times New Roman"/>
          <w:sz w:val="22"/>
          <w:szCs w:val="22"/>
        </w:rPr>
        <w:t>where applicable</w:t>
      </w:r>
      <w:r w:rsidR="00AC0514">
        <w:rPr>
          <w:rFonts w:ascii="Times New Roman" w:hAnsi="Times New Roman"/>
          <w:sz w:val="22"/>
          <w:szCs w:val="22"/>
        </w:rPr>
        <w:t>)</w:t>
      </w:r>
      <w:r w:rsidRPr="003420F1">
        <w:rPr>
          <w:rFonts w:ascii="Times New Roman" w:hAnsi="Times New Roman"/>
          <w:sz w:val="22"/>
          <w:szCs w:val="22"/>
        </w:rPr>
        <w:t>;</w:t>
      </w:r>
      <w:r w:rsidR="00633D3A" w:rsidRPr="003420F1">
        <w:rPr>
          <w:rFonts w:ascii="Times New Roman" w:hAnsi="Times New Roman"/>
          <w:sz w:val="22"/>
          <w:szCs w:val="22"/>
        </w:rPr>
        <w:t xml:space="preserve"> </w:t>
      </w:r>
    </w:p>
    <w:p w14:paraId="63F5D5F5" w14:textId="77777777" w:rsidR="0047783A" w:rsidRPr="00E82463" w:rsidRDefault="0047783A" w:rsidP="008F362F">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8F362F">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18B21DA1" w:rsidR="0047783A" w:rsidRPr="00E82463" w:rsidRDefault="0047783A" w:rsidP="008F362F">
      <w:pPr>
        <w:pStyle w:val="Heading2"/>
        <w:keepNext w:val="0"/>
        <w:numPr>
          <w:ilvl w:val="0"/>
          <w:numId w:val="6"/>
        </w:numPr>
        <w:tabs>
          <w:tab w:val="num" w:pos="1134"/>
        </w:tabs>
        <w:spacing w:before="0" w:after="0"/>
        <w:ind w:left="1135" w:hanging="568"/>
        <w:jc w:val="both"/>
        <w:rPr>
          <w:rFonts w:ascii="Times New Roman" w:hAnsi="Times New Roman"/>
          <w:sz w:val="22"/>
          <w:szCs w:val="22"/>
          <w:lang w:val="en-GB"/>
        </w:rPr>
      </w:pPr>
      <w:r w:rsidRPr="00AD1AC2">
        <w:rPr>
          <w:rFonts w:ascii="Times New Roman" w:hAnsi="Times New Roman"/>
          <w:sz w:val="22"/>
          <w:szCs w:val="22"/>
          <w:lang w:val="en-GB"/>
        </w:rPr>
        <w:t>A financial offer calculated on a DDP</w:t>
      </w:r>
      <w:r w:rsidRPr="00AD1AC2">
        <w:rPr>
          <w:rStyle w:val="FootnoteReference"/>
          <w:rFonts w:ascii="Times New Roman" w:hAnsi="Times New Roman"/>
        </w:rPr>
        <w:footnoteReference w:id="6"/>
      </w:r>
      <w:r w:rsidRPr="00AD1AC2">
        <w:rPr>
          <w:rFonts w:ascii="Times New Roman" w:hAnsi="Times New Roman"/>
          <w:sz w:val="22"/>
          <w:szCs w:val="22"/>
          <w:lang w:val="en-GB"/>
        </w:rPr>
        <w:t xml:space="preserve"> </w:t>
      </w:r>
      <w:r w:rsidR="000665DF" w:rsidRPr="00AD1AC2">
        <w:rPr>
          <w:rFonts w:ascii="Times New Roman" w:hAnsi="Times New Roman"/>
          <w:sz w:val="22"/>
          <w:szCs w:val="22"/>
          <w:lang w:val="en-GB"/>
        </w:rPr>
        <w:t xml:space="preserve">basis </w:t>
      </w:r>
      <w:r w:rsidRPr="00AD1AC2">
        <w:rPr>
          <w:rFonts w:ascii="Times New Roman" w:hAnsi="Times New Roman"/>
          <w:sz w:val="22"/>
          <w:szCs w:val="22"/>
          <w:lang w:val="en-GB"/>
        </w:rPr>
        <w:t>for the supplies tendered, including if</w:t>
      </w:r>
      <w:r w:rsidRPr="00E82463">
        <w:rPr>
          <w:rFonts w:ascii="Times New Roman" w:hAnsi="Times New Roman"/>
          <w:sz w:val="22"/>
          <w:szCs w:val="22"/>
          <w:lang w:val="en-GB"/>
        </w:rPr>
        <w:t xml:space="preserve"> applicable:</w:t>
      </w:r>
    </w:p>
    <w:p w14:paraId="2E28224C" w14:textId="6FD1FED4" w:rsidR="0047783A" w:rsidRPr="008F362F" w:rsidRDefault="0047783A" w:rsidP="008F362F">
      <w:pPr>
        <w:numPr>
          <w:ilvl w:val="1"/>
          <w:numId w:val="10"/>
        </w:numPr>
        <w:spacing w:after="0"/>
        <w:ind w:hanging="306"/>
        <w:jc w:val="both"/>
        <w:rPr>
          <w:rFonts w:ascii="Times New Roman" w:hAnsi="Times New Roman"/>
          <w:sz w:val="22"/>
          <w:szCs w:val="22"/>
        </w:rPr>
      </w:pPr>
      <w:r w:rsidRPr="008F362F">
        <w:rPr>
          <w:rFonts w:ascii="Times New Roman" w:hAnsi="Times New Roman"/>
          <w:sz w:val="22"/>
          <w:szCs w:val="22"/>
        </w:rPr>
        <w:t>financial proposal</w:t>
      </w:r>
      <w:r w:rsidRPr="008F362F">
        <w:rPr>
          <w:rFonts w:ascii="Times New Roman" w:hAnsi="Times New Roman"/>
          <w:color w:val="339966"/>
          <w:sz w:val="22"/>
          <w:szCs w:val="22"/>
        </w:rPr>
        <w:t xml:space="preserve"> </w:t>
      </w:r>
      <w:r w:rsidRPr="008F362F">
        <w:rPr>
          <w:rFonts w:ascii="Times New Roman" w:hAnsi="Times New Roman"/>
          <w:sz w:val="22"/>
          <w:szCs w:val="22"/>
        </w:rPr>
        <w:t xml:space="preserve">for after-sales </w:t>
      </w:r>
      <w:r w:rsidRPr="00440315">
        <w:rPr>
          <w:rFonts w:ascii="Times New Roman" w:hAnsi="Times New Roman"/>
          <w:sz w:val="22"/>
          <w:szCs w:val="22"/>
        </w:rPr>
        <w:t>services</w:t>
      </w:r>
      <w:r w:rsidR="00531717">
        <w:rPr>
          <w:rFonts w:ascii="Times New Roman" w:hAnsi="Times New Roman"/>
          <w:sz w:val="22"/>
          <w:szCs w:val="22"/>
        </w:rPr>
        <w:t xml:space="preserve"> </w:t>
      </w:r>
      <w:r w:rsidR="004F0FF9">
        <w:rPr>
          <w:rFonts w:ascii="Times New Roman" w:hAnsi="Times New Roman"/>
          <w:sz w:val="22"/>
          <w:szCs w:val="22"/>
        </w:rPr>
        <w:t>(</w:t>
      </w:r>
      <w:r w:rsidR="00DC06E3">
        <w:rPr>
          <w:rFonts w:ascii="Times New Roman" w:hAnsi="Times New Roman"/>
          <w:sz w:val="22"/>
          <w:szCs w:val="22"/>
        </w:rPr>
        <w:t>where applicable)</w:t>
      </w:r>
      <w:r w:rsidRPr="00440315">
        <w:rPr>
          <w:rFonts w:ascii="Times New Roman" w:hAnsi="Times New Roman"/>
          <w:sz w:val="22"/>
          <w:szCs w:val="22"/>
        </w:rPr>
        <w:t>;</w:t>
      </w:r>
    </w:p>
    <w:p w14:paraId="54B87D26" w14:textId="5D88554E" w:rsidR="0047783A" w:rsidRPr="008F362F" w:rsidRDefault="0047783A" w:rsidP="008F362F">
      <w:pPr>
        <w:numPr>
          <w:ilvl w:val="1"/>
          <w:numId w:val="10"/>
        </w:numPr>
        <w:spacing w:after="0"/>
        <w:ind w:hanging="306"/>
        <w:jc w:val="both"/>
        <w:rPr>
          <w:rFonts w:ascii="Times New Roman" w:hAnsi="Times New Roman"/>
          <w:sz w:val="22"/>
          <w:szCs w:val="22"/>
        </w:rPr>
      </w:pPr>
      <w:r w:rsidRPr="008F362F">
        <w:rPr>
          <w:rFonts w:ascii="Times New Roman" w:hAnsi="Times New Roman"/>
          <w:sz w:val="22"/>
          <w:szCs w:val="22"/>
        </w:rPr>
        <w:t>financial proposal for training</w:t>
      </w:r>
      <w:r w:rsidR="004F0FF9">
        <w:rPr>
          <w:rFonts w:ascii="Times New Roman" w:hAnsi="Times New Roman"/>
          <w:sz w:val="22"/>
          <w:szCs w:val="22"/>
        </w:rPr>
        <w:t xml:space="preserve"> (</w:t>
      </w:r>
      <w:r w:rsidR="00DC06E3">
        <w:rPr>
          <w:rFonts w:ascii="Times New Roman" w:hAnsi="Times New Roman"/>
          <w:sz w:val="22"/>
          <w:szCs w:val="22"/>
        </w:rPr>
        <w:t>where applicable</w:t>
      </w:r>
      <w:r w:rsidR="004F0FF9">
        <w:rPr>
          <w:rFonts w:ascii="Times New Roman" w:hAnsi="Times New Roman"/>
          <w:sz w:val="22"/>
          <w:szCs w:val="22"/>
        </w:rPr>
        <w:t>)</w:t>
      </w:r>
      <w:r w:rsidR="004F0FF9" w:rsidRPr="003420F1">
        <w:rPr>
          <w:rFonts w:ascii="Times New Roman" w:hAnsi="Times New Roman"/>
          <w:sz w:val="22"/>
          <w:szCs w:val="22"/>
        </w:rPr>
        <w:t>;</w:t>
      </w:r>
    </w:p>
    <w:p w14:paraId="664111AC" w14:textId="4E7B4214" w:rsidR="0047783A" w:rsidRDefault="0047783A" w:rsidP="008F362F">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A32AA9C" w14:textId="35A4F124" w:rsidR="00D85561" w:rsidRPr="00D5346B" w:rsidRDefault="00D85561" w:rsidP="00D5346B">
      <w:pPr>
        <w:pStyle w:val="Text1"/>
        <w:pBdr>
          <w:top w:val="single" w:sz="4" w:space="1" w:color="auto"/>
          <w:left w:val="single" w:sz="4" w:space="4" w:color="auto"/>
          <w:bottom w:val="single" w:sz="4" w:space="1" w:color="auto"/>
          <w:right w:val="single" w:sz="4" w:space="4" w:color="auto"/>
        </w:pBdr>
        <w:rPr>
          <w:b/>
          <w:sz w:val="22"/>
        </w:rPr>
      </w:pPr>
      <w:r w:rsidRPr="004F2D4B">
        <w:rPr>
          <w:sz w:val="22"/>
        </w:rPr>
        <w:lastRenderedPageBreak/>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3BAB2BE7" w:rsidR="00405BF8" w:rsidRPr="00E45107" w:rsidRDefault="005E158A" w:rsidP="000273F8">
      <w:pPr>
        <w:numPr>
          <w:ilvl w:val="0"/>
          <w:numId w:val="37"/>
        </w:numPr>
        <w:ind w:left="1134"/>
        <w:jc w:val="both"/>
        <w:rPr>
          <w:rFonts w:ascii="Times New Roman" w:hAnsi="Times New Roman"/>
          <w:sz w:val="22"/>
          <w:szCs w:val="22"/>
        </w:rPr>
      </w:pPr>
      <w:r w:rsidRPr="005E158A">
        <w:rPr>
          <w:rFonts w:ascii="Times New Roman" w:hAnsi="Times New Roman"/>
          <w:sz w:val="22"/>
          <w:szCs w:val="22"/>
        </w:rPr>
        <w:t>The original signed tender guarantee, in the amount of EUR 3,000.00 for Lot No. 1, EUR 12,000.00 for Lot No. 2</w:t>
      </w:r>
      <w:r w:rsidR="000273F8">
        <w:rPr>
          <w:rFonts w:ascii="Times New Roman" w:hAnsi="Times New Roman"/>
          <w:sz w:val="22"/>
          <w:szCs w:val="22"/>
        </w:rPr>
        <w:t xml:space="preserve"> and </w:t>
      </w:r>
      <w:r w:rsidRPr="005E158A">
        <w:rPr>
          <w:rFonts w:ascii="Times New Roman" w:hAnsi="Times New Roman"/>
          <w:sz w:val="22"/>
          <w:szCs w:val="22"/>
        </w:rPr>
        <w:t>EUR 3,</w:t>
      </w:r>
      <w:r>
        <w:rPr>
          <w:rFonts w:ascii="Times New Roman" w:hAnsi="Times New Roman"/>
          <w:sz w:val="22"/>
          <w:szCs w:val="22"/>
        </w:rPr>
        <w:t>5</w:t>
      </w:r>
      <w:r w:rsidRPr="005E158A">
        <w:rPr>
          <w:rFonts w:ascii="Times New Roman" w:hAnsi="Times New Roman"/>
          <w:sz w:val="22"/>
          <w:szCs w:val="22"/>
        </w:rPr>
        <w:t>00.00 for Lot No. 3.</w:t>
      </w:r>
      <w:r w:rsidR="00405BF8">
        <w:rPr>
          <w:rFonts w:ascii="Times New Roman" w:hAnsi="Times New Roman"/>
          <w:sz w:val="22"/>
          <w:szCs w:val="22"/>
          <w:highlight w:val="lightGray"/>
        </w:rPr>
        <w:t xml:space="preserve"> </w:t>
      </w:r>
    </w:p>
    <w:p w14:paraId="179A7F7B" w14:textId="692CB256" w:rsidR="00482933" w:rsidRPr="00C01223" w:rsidRDefault="0047783A" w:rsidP="00C01223">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r w:rsidR="009A313D">
        <w:rPr>
          <w:sz w:val="22"/>
          <w:highlight w:val="lightGray"/>
        </w:rPr>
        <w:t xml:space="preserve"> </w:t>
      </w:r>
    </w:p>
    <w:p w14:paraId="2286F8CA" w14:textId="129B5049" w:rsidR="0047783A" w:rsidRPr="00843C50" w:rsidRDefault="00691664" w:rsidP="00C01223">
      <w:pPr>
        <w:pStyle w:val="Text1"/>
        <w:spacing w:after="0"/>
        <w:ind w:left="1134"/>
        <w:rPr>
          <w:sz w:val="22"/>
        </w:rPr>
      </w:pPr>
      <w:r w:rsidRPr="00843C50">
        <w:rPr>
          <w:sz w:val="22"/>
        </w:rPr>
        <w:t>Signed originals of the Declaration on honour shall be submitted.</w:t>
      </w:r>
    </w:p>
    <w:p w14:paraId="2445D29D" w14:textId="6E612076" w:rsidR="0047783A" w:rsidRPr="00843C50" w:rsidRDefault="00802784" w:rsidP="00D45256">
      <w:pPr>
        <w:pStyle w:val="Text1"/>
        <w:numPr>
          <w:ilvl w:val="0"/>
          <w:numId w:val="36"/>
        </w:numPr>
        <w:ind w:left="1134" w:hanging="425"/>
        <w:rPr>
          <w:sz w:val="22"/>
        </w:rPr>
      </w:pPr>
      <w:r w:rsidRPr="00843C50">
        <w:rPr>
          <w:sz w:val="22"/>
        </w:rPr>
        <w:t>A completed</w:t>
      </w:r>
      <w:r w:rsidR="0047783A" w:rsidRPr="00843C50">
        <w:rPr>
          <w:sz w:val="22"/>
        </w:rPr>
        <w:t xml:space="preserve"> </w:t>
      </w:r>
      <w:r w:rsidR="00EC0770" w:rsidRPr="00843C50">
        <w:rPr>
          <w:sz w:val="22"/>
        </w:rPr>
        <w:t>identification form</w:t>
      </w:r>
      <w:r w:rsidR="0047783A" w:rsidRPr="00843C50">
        <w:rPr>
          <w:sz w:val="22"/>
        </w:rPr>
        <w:t xml:space="preserve"> </w:t>
      </w:r>
      <w:r w:rsidR="007C6835" w:rsidRPr="00843C50">
        <w:rPr>
          <w:sz w:val="22"/>
        </w:rPr>
        <w:t>(</w:t>
      </w:r>
      <w:r w:rsidRPr="00843C50">
        <w:rPr>
          <w:sz w:val="22"/>
        </w:rPr>
        <w:t>see Annex V to the draft contract</w:t>
      </w:r>
      <w:r w:rsidR="007C6835" w:rsidRPr="00843C50">
        <w:rPr>
          <w:sz w:val="22"/>
        </w:rPr>
        <w:t xml:space="preserve">) </w:t>
      </w:r>
      <w:r w:rsidR="0047783A" w:rsidRPr="00843C50">
        <w:rPr>
          <w:sz w:val="22"/>
        </w:rPr>
        <w:t>and supporting documents</w:t>
      </w:r>
      <w:r w:rsidR="00086878" w:rsidRPr="00843C50">
        <w:rPr>
          <w:sz w:val="22"/>
        </w:rPr>
        <w:t xml:space="preserve"> to the identification form</w:t>
      </w:r>
      <w:r w:rsidR="00EC0770" w:rsidRPr="00843C50">
        <w:rPr>
          <w:sz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662A0ED0"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9A08A9">
        <w:rPr>
          <w:sz w:val="22"/>
        </w:rPr>
        <w:t>G</w:t>
      </w:r>
      <w:r w:rsidRPr="00E82463">
        <w:rPr>
          <w:sz w:val="22"/>
        </w:rPr>
        <w:t xml:space="preserve">eneral </w:t>
      </w:r>
      <w:r w:rsidR="005C1201">
        <w:rPr>
          <w:sz w:val="22"/>
        </w:rPr>
        <w:t>c</w:t>
      </w:r>
      <w:r w:rsidRPr="00E82463">
        <w:rPr>
          <w:sz w:val="22"/>
        </w:rPr>
        <w:t>onditions</w:t>
      </w:r>
      <w:r w:rsidR="003A23F5">
        <w:rPr>
          <w:sz w:val="22"/>
        </w:rPr>
        <w:t>;</w:t>
      </w:r>
    </w:p>
    <w:p w14:paraId="507B8D15" w14:textId="77A57112" w:rsidR="000273F8" w:rsidRPr="00913D8C" w:rsidRDefault="0047783A" w:rsidP="000273F8">
      <w:pPr>
        <w:pStyle w:val="Text1"/>
        <w:numPr>
          <w:ilvl w:val="0"/>
          <w:numId w:val="36"/>
        </w:numPr>
        <w:ind w:left="1134" w:hanging="425"/>
        <w:rPr>
          <w:sz w:val="22"/>
        </w:rPr>
      </w:pPr>
      <w:r w:rsidRPr="003A23F5">
        <w:rPr>
          <w:sz w:val="22"/>
        </w:rPr>
        <w:t xml:space="preserve">A description of the organisation of the commercial warranty in accordance with the conditions laid down in Article 32 of the </w:t>
      </w:r>
      <w:r w:rsidR="009A08A9">
        <w:rPr>
          <w:sz w:val="22"/>
        </w:rPr>
        <w:t>S</w:t>
      </w:r>
      <w:r w:rsidRPr="003A23F5">
        <w:rPr>
          <w:sz w:val="22"/>
        </w:rPr>
        <w:t xml:space="preserve">pecial </w:t>
      </w:r>
      <w:r w:rsidR="005C1201" w:rsidRPr="003A23F5">
        <w:rPr>
          <w:sz w:val="22"/>
        </w:rPr>
        <w:t>c</w:t>
      </w:r>
      <w:r w:rsidRPr="003A23F5">
        <w:rPr>
          <w:sz w:val="22"/>
        </w:rPr>
        <w:t>onditions</w:t>
      </w:r>
      <w:r w:rsidR="00B0575C">
        <w:rPr>
          <w:sz w:val="22"/>
        </w:rPr>
        <w:t xml:space="preserve"> (including </w:t>
      </w:r>
      <w:r w:rsidR="009A08A9">
        <w:rPr>
          <w:sz w:val="22"/>
        </w:rPr>
        <w:t xml:space="preserve">a </w:t>
      </w:r>
      <w:r w:rsidR="00B0575C" w:rsidRPr="00F21926">
        <w:rPr>
          <w:sz w:val="22"/>
        </w:rPr>
        <w:t>detailed description of the organisation of the proposed service</w:t>
      </w:r>
      <w:r w:rsidR="009A08A9">
        <w:rPr>
          <w:sz w:val="22"/>
        </w:rPr>
        <w:t>)</w:t>
      </w:r>
      <w:r w:rsidR="003A23F5">
        <w:rPr>
          <w:sz w:val="22"/>
        </w:rPr>
        <w:t>;</w:t>
      </w:r>
    </w:p>
    <w:p w14:paraId="497EF612" w14:textId="72A86FAB" w:rsidR="0047783A" w:rsidRPr="00E82463" w:rsidRDefault="0047783A" w:rsidP="00D45256">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r w:rsidR="003A23F5">
        <w:rPr>
          <w:sz w:val="22"/>
        </w:rPr>
        <w:t>;</w:t>
      </w:r>
    </w:p>
    <w:p w14:paraId="26B2ED4D" w14:textId="026E69A7" w:rsidR="0047783A" w:rsidRPr="00E82463" w:rsidRDefault="000273F8" w:rsidP="00D45256">
      <w:pPr>
        <w:pStyle w:val="Text1"/>
        <w:numPr>
          <w:ilvl w:val="0"/>
          <w:numId w:val="36"/>
        </w:numPr>
        <w:ind w:left="1134" w:hanging="425"/>
        <w:rPr>
          <w:sz w:val="22"/>
        </w:rPr>
      </w:pPr>
      <w:r>
        <w:rPr>
          <w:sz w:val="22"/>
        </w:rPr>
        <w:t>T</w:t>
      </w:r>
      <w:r w:rsidRPr="003420F1">
        <w:rPr>
          <w:sz w:val="22"/>
        </w:rPr>
        <w:t>echnical brochures from manufacturer describing the technical features of the equipment for the offered item indicating in the brochure which specific model is offered as well as all accessories included in the offer for the item</w:t>
      </w:r>
      <w:r>
        <w:rPr>
          <w:sz w:val="22"/>
        </w:rPr>
        <w:t>.</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1"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1"/>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90B8495" w14:textId="5DFB8389" w:rsidR="0047783A" w:rsidRPr="00E82463" w:rsidRDefault="00444044" w:rsidP="003051AA">
      <w:pPr>
        <w:pStyle w:val="Heading2"/>
        <w:keepNext w:val="0"/>
        <w:tabs>
          <w:tab w:val="num" w:pos="567"/>
        </w:tabs>
        <w:spacing w:before="0"/>
        <w:ind w:left="567"/>
        <w:jc w:val="both"/>
        <w:rPr>
          <w:rFonts w:ascii="Times New Roman" w:hAnsi="Times New Roman"/>
          <w:sz w:val="22"/>
          <w:lang w:val="en-GB"/>
        </w:rPr>
      </w:pPr>
      <w:r w:rsidRPr="00444044">
        <w:rPr>
          <w:rFonts w:ascii="Times New Roman" w:hAnsi="Times New Roman"/>
          <w:sz w:val="22"/>
          <w:lang w:val="en-GB"/>
        </w:rPr>
        <w:t>The European Commission and Montenegro have agreed in Framework Agreement between the Government of Montenegro and the European Commission on the arrangements for implementation of Union financial assistance to Montenegro to allow full exemption from the all taxes and other charges. Please refer to the Article 28 of the Framework Agreement between the Government of Montenegro and the European Commission on the arrangements for implementation of Union financial assistance to Montenegro under the Instrument for Pre-Accession Assistance (IPA III) (Official Gazette of Montenegro, International Agreements, No. 06/2022).</w:t>
      </w:r>
    </w:p>
    <w:p w14:paraId="09EA0EDD" w14:textId="1D6F9E40" w:rsidR="0047783A" w:rsidRPr="00D45256" w:rsidRDefault="00A633C6" w:rsidP="00D45256">
      <w:pPr>
        <w:pStyle w:val="Heading1"/>
        <w:rPr>
          <w:lang w:val="en-IE"/>
        </w:rPr>
      </w:pPr>
      <w:bookmarkStart w:id="22" w:name="_Toc42488082"/>
      <w:r w:rsidRPr="00D45256">
        <w:rPr>
          <w:lang w:val="en-IE"/>
        </w:rPr>
        <w:lastRenderedPageBreak/>
        <w:t>13.</w:t>
      </w:r>
      <w:r w:rsidR="005A3D33" w:rsidRPr="00D45256">
        <w:rPr>
          <w:lang w:val="en-IE"/>
        </w:rPr>
        <w:tab/>
      </w:r>
      <w:r w:rsidR="0047783A" w:rsidRPr="00D45256">
        <w:rPr>
          <w:lang w:val="en-IE"/>
        </w:rPr>
        <w:t>Additional information before the deadline for submission of tenders</w:t>
      </w:r>
      <w:bookmarkEnd w:id="22"/>
    </w:p>
    <w:p w14:paraId="6744EE18" w14:textId="314E89D8" w:rsidR="0047783A" w:rsidRDefault="0047783A" w:rsidP="000C1BD8">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19489583" w:rsidR="0077201B" w:rsidRDefault="0077201B" w:rsidP="00767390">
      <w:pPr>
        <w:keepNext/>
        <w:ind w:left="567"/>
        <w:jc w:val="both"/>
        <w:rPr>
          <w:rFonts w:ascii="Times New Roman" w:hAnsi="Times New Roman"/>
          <w:sz w:val="22"/>
          <w:szCs w:val="22"/>
        </w:rPr>
      </w:pPr>
      <w:r w:rsidRPr="00366112">
        <w:rPr>
          <w:rFonts w:ascii="Times New Roman" w:hAnsi="Times New Roman"/>
          <w:sz w:val="22"/>
          <w:szCs w:val="22"/>
        </w:rPr>
        <w:t xml:space="preserve">Tenderers may submit questions in writing to the following address up to </w:t>
      </w:r>
      <w:r w:rsidR="004A25BD" w:rsidRPr="00366112">
        <w:rPr>
          <w:rFonts w:ascii="Times New Roman" w:hAnsi="Times New Roman"/>
          <w:sz w:val="22"/>
          <w:szCs w:val="22"/>
        </w:rPr>
        <w:t xml:space="preserve">21 days </w:t>
      </w:r>
      <w:r w:rsidRPr="00366112">
        <w:rPr>
          <w:rFonts w:ascii="Times New Roman" w:hAnsi="Times New Roman"/>
          <w:sz w:val="22"/>
          <w:szCs w:val="22"/>
        </w:rPr>
        <w:t>before the deadline for submission of tenders, specifying the publication reference and the contract title:</w:t>
      </w:r>
    </w:p>
    <w:p w14:paraId="40E92F19" w14:textId="5811EE88" w:rsidR="00E7364F" w:rsidRPr="00967415" w:rsidRDefault="00967415" w:rsidP="00E7364F">
      <w:pPr>
        <w:pStyle w:val="BodyText"/>
        <w:spacing w:after="0"/>
        <w:ind w:left="567"/>
        <w:jc w:val="both"/>
        <w:rPr>
          <w:rFonts w:ascii="Times New Roman" w:hAnsi="Times New Roman"/>
          <w:sz w:val="22"/>
          <w:szCs w:val="22"/>
          <w:lang w:val="sr-Latn-ME"/>
        </w:rPr>
      </w:pPr>
      <w:r w:rsidRPr="00967415">
        <w:rPr>
          <w:rFonts w:ascii="Times New Roman" w:hAnsi="Times New Roman"/>
          <w:sz w:val="22"/>
          <w:szCs w:val="22"/>
        </w:rPr>
        <w:t xml:space="preserve">Attn: </w:t>
      </w:r>
      <w:r w:rsidR="00E7364F" w:rsidRPr="00967415">
        <w:rPr>
          <w:rFonts w:ascii="Times New Roman" w:hAnsi="Times New Roman"/>
          <w:sz w:val="22"/>
          <w:szCs w:val="22"/>
        </w:rPr>
        <w:t>Ms Sanja Be</w:t>
      </w:r>
      <w:r w:rsidR="00E7364F" w:rsidRPr="00967415">
        <w:rPr>
          <w:rFonts w:ascii="Times New Roman" w:hAnsi="Times New Roman"/>
          <w:sz w:val="22"/>
          <w:szCs w:val="22"/>
          <w:lang w:val="sr-Latn-ME"/>
        </w:rPr>
        <w:t>čanović</w:t>
      </w:r>
    </w:p>
    <w:p w14:paraId="391A9B96" w14:textId="168BCC15" w:rsidR="00E7364F" w:rsidRPr="00967415" w:rsidRDefault="00E7364F" w:rsidP="00E7364F">
      <w:pPr>
        <w:pStyle w:val="BodyText"/>
        <w:spacing w:after="0"/>
        <w:ind w:left="567"/>
        <w:jc w:val="both"/>
        <w:rPr>
          <w:rFonts w:ascii="Times New Roman" w:hAnsi="Times New Roman"/>
          <w:sz w:val="22"/>
          <w:szCs w:val="22"/>
        </w:rPr>
      </w:pPr>
      <w:r w:rsidRPr="00967415">
        <w:rPr>
          <w:rFonts w:ascii="Times New Roman" w:hAnsi="Times New Roman"/>
          <w:sz w:val="22"/>
          <w:szCs w:val="22"/>
        </w:rPr>
        <w:t xml:space="preserve">The Ministry of Finance, The Directorate for Finance, Contracting and Implementation of the EU Assistance Funds, </w:t>
      </w:r>
      <w:proofErr w:type="spellStart"/>
      <w:r w:rsidRPr="00967415">
        <w:rPr>
          <w:rFonts w:ascii="Times New Roman" w:hAnsi="Times New Roman"/>
          <w:sz w:val="22"/>
          <w:szCs w:val="22"/>
        </w:rPr>
        <w:t>Stanka</w:t>
      </w:r>
      <w:proofErr w:type="spellEnd"/>
      <w:r w:rsidRPr="00967415">
        <w:rPr>
          <w:rFonts w:ascii="Times New Roman" w:hAnsi="Times New Roman"/>
          <w:sz w:val="22"/>
          <w:szCs w:val="22"/>
        </w:rPr>
        <w:t xml:space="preserve"> </w:t>
      </w:r>
      <w:proofErr w:type="spellStart"/>
      <w:r w:rsidRPr="00967415">
        <w:rPr>
          <w:rFonts w:ascii="Times New Roman" w:hAnsi="Times New Roman"/>
          <w:sz w:val="22"/>
          <w:szCs w:val="22"/>
        </w:rPr>
        <w:t>Dragojevića</w:t>
      </w:r>
      <w:proofErr w:type="spellEnd"/>
      <w:r w:rsidRPr="00967415">
        <w:rPr>
          <w:rFonts w:ascii="Times New Roman" w:hAnsi="Times New Roman"/>
          <w:sz w:val="22"/>
          <w:szCs w:val="22"/>
        </w:rPr>
        <w:t xml:space="preserve"> 2, 81000 Podgorica, Montenegro</w:t>
      </w:r>
      <w:r w:rsidRPr="00967415">
        <w:rPr>
          <w:rFonts w:ascii="Times New Roman" w:hAnsi="Times New Roman"/>
          <w:sz w:val="22"/>
          <w:szCs w:val="22"/>
          <w:highlight w:val="yellow"/>
        </w:rPr>
        <w:t xml:space="preserve"> </w:t>
      </w:r>
    </w:p>
    <w:p w14:paraId="6DB47D52" w14:textId="1D3864F4" w:rsidR="009E5310" w:rsidRPr="00967415" w:rsidRDefault="00967415" w:rsidP="00D45256">
      <w:pPr>
        <w:pStyle w:val="BodyText"/>
        <w:ind w:left="567"/>
        <w:jc w:val="both"/>
        <w:rPr>
          <w:rFonts w:ascii="Times New Roman" w:hAnsi="Times New Roman"/>
          <w:sz w:val="22"/>
          <w:szCs w:val="22"/>
          <w:highlight w:val="yellow"/>
        </w:rPr>
      </w:pPr>
      <w:r w:rsidRPr="00967415">
        <w:rPr>
          <w:rFonts w:ascii="Times New Roman" w:hAnsi="Times New Roman"/>
          <w:sz w:val="22"/>
          <w:szCs w:val="22"/>
        </w:rPr>
        <w:t xml:space="preserve">E-mail: </w:t>
      </w:r>
      <w:hyperlink r:id="rId10" w:history="1">
        <w:r w:rsidRPr="00967415">
          <w:rPr>
            <w:rStyle w:val="Hyperlink"/>
            <w:rFonts w:ascii="Times New Roman" w:hAnsi="Times New Roman"/>
            <w:sz w:val="22"/>
            <w:szCs w:val="22"/>
          </w:rPr>
          <w:t>cfcu@mif.gov.me</w:t>
        </w:r>
      </w:hyperlink>
    </w:p>
    <w:p w14:paraId="5502C2B8" w14:textId="77A5AD7D" w:rsidR="00A93219" w:rsidRPr="00366112" w:rsidRDefault="00A93219" w:rsidP="00D45256">
      <w:pPr>
        <w:pStyle w:val="BodyText"/>
        <w:ind w:left="567"/>
        <w:jc w:val="both"/>
        <w:rPr>
          <w:rFonts w:ascii="Times New Roman" w:hAnsi="Times New Roman"/>
          <w:sz w:val="22"/>
          <w:szCs w:val="22"/>
        </w:rPr>
      </w:pPr>
      <w:r w:rsidRPr="00366112">
        <w:rPr>
          <w:rFonts w:ascii="Times New Roman" w:hAnsi="Times New Roman"/>
          <w:sz w:val="22"/>
          <w:szCs w:val="22"/>
        </w:rPr>
        <w:t>Any clarification of the tender dossier will be communicated simultaneously in writing to all tenderers at the latest 8 days before the deadline for submitting tenders</w:t>
      </w:r>
      <w:r w:rsidR="00366112" w:rsidRPr="00366112">
        <w:rPr>
          <w:rFonts w:ascii="Times New Roman" w:hAnsi="Times New Roman"/>
          <w:sz w:val="22"/>
          <w:szCs w:val="22"/>
        </w:rPr>
        <w:t>.</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3" w:name="_Toc42488083"/>
      <w:r w:rsidRPr="00D45256">
        <w:rPr>
          <w:lang w:val="en-IE"/>
        </w:rPr>
        <w:t>14.</w:t>
      </w:r>
      <w:r w:rsidR="005A3D33" w:rsidRPr="00D45256">
        <w:rPr>
          <w:lang w:val="en-IE"/>
        </w:rPr>
        <w:tab/>
      </w:r>
      <w:r w:rsidR="0047783A" w:rsidRPr="00D45256">
        <w:rPr>
          <w:lang w:val="en-IE"/>
        </w:rPr>
        <w:t>Clarification meeting / site visit</w:t>
      </w:r>
      <w:bookmarkEnd w:id="23"/>
    </w:p>
    <w:p w14:paraId="2F15601A" w14:textId="03C348DB" w:rsidR="0047783A" w:rsidRPr="0013201C" w:rsidRDefault="0047783A" w:rsidP="0013201C">
      <w:pPr>
        <w:pStyle w:val="BodyText"/>
        <w:ind w:left="567" w:hanging="567"/>
        <w:rPr>
          <w:rFonts w:ascii="Times New Roman" w:hAnsi="Times New Roman"/>
          <w:sz w:val="22"/>
          <w:szCs w:val="22"/>
        </w:rPr>
      </w:pPr>
      <w:r w:rsidRPr="0013201C">
        <w:rPr>
          <w:rFonts w:ascii="Times New Roman" w:hAnsi="Times New Roman"/>
          <w:sz w:val="22"/>
          <w:szCs w:val="22"/>
        </w:rPr>
        <w:t>14.1</w:t>
      </w:r>
      <w:r w:rsidRPr="0013201C">
        <w:rPr>
          <w:rFonts w:ascii="Times New Roman" w:hAnsi="Times New Roman"/>
          <w:sz w:val="22"/>
          <w:szCs w:val="22"/>
        </w:rPr>
        <w:tab/>
        <w:t xml:space="preserve">No </w:t>
      </w:r>
      <w:r w:rsidR="00EC2910" w:rsidRPr="0013201C">
        <w:rPr>
          <w:rFonts w:ascii="Times New Roman" w:hAnsi="Times New Roman"/>
          <w:sz w:val="22"/>
          <w:szCs w:val="22"/>
        </w:rPr>
        <w:t xml:space="preserve">information </w:t>
      </w:r>
      <w:r w:rsidRPr="0013201C">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4" w:name="_Toc42488084"/>
      <w:r w:rsidRPr="00D45256">
        <w:rPr>
          <w:lang w:val="en-IE"/>
        </w:rPr>
        <w:t>15.</w:t>
      </w:r>
      <w:r w:rsidRPr="00D45256">
        <w:rPr>
          <w:lang w:val="en-IE"/>
        </w:rPr>
        <w:tab/>
      </w:r>
      <w:r w:rsidR="0047783A" w:rsidRPr="00D45256">
        <w:rPr>
          <w:lang w:val="en-IE"/>
        </w:rPr>
        <w:t>Alteration or withdrawal of tenders</w:t>
      </w:r>
      <w:bookmarkEnd w:id="24"/>
    </w:p>
    <w:p w14:paraId="31E0BA62" w14:textId="3036C56F" w:rsidR="002F559C" w:rsidRPr="0013201C" w:rsidRDefault="0047783A" w:rsidP="0013201C">
      <w:pPr>
        <w:pStyle w:val="Heading2"/>
        <w:keepLines/>
        <w:ind w:left="567" w:hanging="567"/>
        <w:jc w:val="both"/>
        <w:rPr>
          <w:rFonts w:ascii="Times New Roman" w:hAnsi="Times New Roman"/>
          <w:sz w:val="22"/>
          <w:lang w:val="en-IE"/>
        </w:rPr>
      </w:pPr>
      <w:r w:rsidRPr="0013201C">
        <w:rPr>
          <w:rFonts w:ascii="Times New Roman" w:hAnsi="Times New Roman"/>
          <w:sz w:val="22"/>
          <w:lang w:val="en-GB"/>
        </w:rPr>
        <w:t>15.</w:t>
      </w:r>
      <w:r w:rsidR="002F559C" w:rsidRPr="0013201C">
        <w:rPr>
          <w:rFonts w:ascii="Times New Roman" w:hAnsi="Times New Roman"/>
          <w:sz w:val="22"/>
          <w:lang w:val="en-GB"/>
        </w:rPr>
        <w:t>1</w:t>
      </w:r>
      <w:r w:rsidRPr="0013201C">
        <w:rPr>
          <w:rFonts w:ascii="Times New Roman" w:hAnsi="Times New Roman"/>
          <w:sz w:val="22"/>
          <w:lang w:val="en-GB"/>
        </w:rPr>
        <w:tab/>
      </w:r>
      <w:r w:rsidR="002F559C" w:rsidRPr="0013201C">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3201C">
        <w:rPr>
          <w:rFonts w:ascii="Times New Roman" w:hAnsi="Times New Roman"/>
          <w:sz w:val="22"/>
          <w:lang w:val="en-IE"/>
        </w:rPr>
        <w:t xml:space="preserve"> </w:t>
      </w:r>
    </w:p>
    <w:p w14:paraId="7546F9B8" w14:textId="4E9BD491" w:rsidR="00B62C69" w:rsidRPr="0013201C" w:rsidRDefault="0047783A" w:rsidP="0013201C">
      <w:pPr>
        <w:pStyle w:val="Heading2"/>
        <w:keepNext w:val="0"/>
        <w:ind w:left="567"/>
        <w:jc w:val="both"/>
        <w:rPr>
          <w:rFonts w:ascii="Times New Roman" w:hAnsi="Times New Roman"/>
          <w:sz w:val="22"/>
          <w:szCs w:val="22"/>
          <w:lang w:val="en-GB"/>
        </w:rPr>
      </w:pPr>
      <w:r w:rsidRPr="0013201C">
        <w:rPr>
          <w:rFonts w:ascii="Times New Roman" w:hAnsi="Times New Roman"/>
          <w:sz w:val="22"/>
          <w:szCs w:val="22"/>
          <w:lang w:val="en-GB"/>
        </w:rPr>
        <w:t xml:space="preserve">Any such notification of alteration or withdrawal must be prepared and submitted in accordance with </w:t>
      </w:r>
      <w:r w:rsidR="000C6C88" w:rsidRPr="0013201C">
        <w:rPr>
          <w:rFonts w:ascii="Times New Roman" w:hAnsi="Times New Roman"/>
          <w:sz w:val="22"/>
          <w:szCs w:val="22"/>
          <w:lang w:val="en-GB"/>
        </w:rPr>
        <w:t>Section 10</w:t>
      </w:r>
      <w:r w:rsidRPr="0013201C">
        <w:rPr>
          <w:rFonts w:ascii="Times New Roman" w:hAnsi="Times New Roman"/>
          <w:sz w:val="22"/>
          <w:szCs w:val="22"/>
          <w:lang w:val="en-GB"/>
        </w:rPr>
        <w:t xml:space="preserve">. The outer envelope must be marked </w:t>
      </w:r>
      <w:r w:rsidR="006A5F84" w:rsidRPr="0013201C">
        <w:rPr>
          <w:rFonts w:ascii="Times New Roman" w:hAnsi="Times New Roman"/>
          <w:sz w:val="22"/>
          <w:szCs w:val="22"/>
          <w:lang w:val="en-GB"/>
        </w:rPr>
        <w:t>‘</w:t>
      </w:r>
      <w:r w:rsidRPr="0013201C">
        <w:rPr>
          <w:rFonts w:ascii="Times New Roman" w:hAnsi="Times New Roman"/>
          <w:sz w:val="22"/>
          <w:szCs w:val="22"/>
          <w:lang w:val="en-GB"/>
        </w:rPr>
        <w:t>Alteration</w:t>
      </w:r>
      <w:r w:rsidR="006A5F84" w:rsidRPr="0013201C">
        <w:rPr>
          <w:rFonts w:ascii="Times New Roman" w:hAnsi="Times New Roman"/>
          <w:sz w:val="22"/>
          <w:szCs w:val="22"/>
          <w:lang w:val="en-GB"/>
        </w:rPr>
        <w:t>’</w:t>
      </w:r>
      <w:r w:rsidRPr="0013201C">
        <w:rPr>
          <w:rFonts w:ascii="Times New Roman" w:hAnsi="Times New Roman"/>
          <w:sz w:val="22"/>
          <w:szCs w:val="22"/>
          <w:lang w:val="en-GB"/>
        </w:rPr>
        <w:t xml:space="preserve"> or </w:t>
      </w:r>
      <w:r w:rsidR="006A5F84" w:rsidRPr="0013201C">
        <w:rPr>
          <w:rFonts w:ascii="Times New Roman" w:hAnsi="Times New Roman"/>
          <w:sz w:val="22"/>
          <w:szCs w:val="22"/>
          <w:lang w:val="en-GB"/>
        </w:rPr>
        <w:t>‘</w:t>
      </w:r>
      <w:r w:rsidRPr="0013201C">
        <w:rPr>
          <w:rFonts w:ascii="Times New Roman" w:hAnsi="Times New Roman"/>
          <w:sz w:val="22"/>
          <w:szCs w:val="22"/>
          <w:lang w:val="en-GB"/>
        </w:rPr>
        <w:t>Withdrawal</w:t>
      </w:r>
      <w:r w:rsidR="006A5F84" w:rsidRPr="0013201C">
        <w:rPr>
          <w:rFonts w:ascii="Times New Roman" w:hAnsi="Times New Roman"/>
          <w:sz w:val="22"/>
          <w:szCs w:val="22"/>
          <w:lang w:val="en-GB"/>
        </w:rPr>
        <w:t>’</w:t>
      </w:r>
      <w:r w:rsidRPr="0013201C">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5" w:name="_Toc42488085"/>
      <w:r w:rsidRPr="00D45256">
        <w:rPr>
          <w:lang w:val="en-IE"/>
        </w:rPr>
        <w:t>16.</w:t>
      </w:r>
      <w:r w:rsidR="005A3D33" w:rsidRPr="00D45256">
        <w:rPr>
          <w:lang w:val="en-IE"/>
        </w:rPr>
        <w:tab/>
      </w:r>
      <w:r w:rsidR="0047783A" w:rsidRPr="00D45256">
        <w:rPr>
          <w:lang w:val="en-IE"/>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6" w:name="_Toc42488086"/>
      <w:r w:rsidR="0047783A" w:rsidRPr="00D45256">
        <w:rPr>
          <w:lang w:val="en-IE"/>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7" w:name="_Toc42488087"/>
      <w:r w:rsidRPr="00D45256">
        <w:rPr>
          <w:lang w:val="en-IE"/>
        </w:rPr>
        <w:lastRenderedPageBreak/>
        <w:t>18.</w:t>
      </w:r>
      <w:r w:rsidR="005A3D33" w:rsidRPr="00D45256">
        <w:rPr>
          <w:lang w:val="en-IE"/>
        </w:rPr>
        <w:tab/>
      </w:r>
      <w:r w:rsidR="0047783A" w:rsidRPr="00D45256">
        <w:rPr>
          <w:lang w:val="en-IE"/>
        </w:rPr>
        <w:t>Joint venture or consortium</w:t>
      </w:r>
      <w:bookmarkEnd w:id="27"/>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28" w:name="_Toc42488088"/>
      <w:r w:rsidRPr="00D45256">
        <w:rPr>
          <w:lang w:val="en-IE"/>
        </w:rPr>
        <w:t>19.</w:t>
      </w:r>
      <w:r w:rsidR="00092841" w:rsidRPr="00D45256">
        <w:rPr>
          <w:lang w:val="en-IE"/>
        </w:rPr>
        <w:tab/>
      </w:r>
      <w:r w:rsidR="0047783A" w:rsidRPr="00D45256">
        <w:rPr>
          <w:lang w:val="en-IE"/>
        </w:rPr>
        <w:t>Opening of tenders</w:t>
      </w:r>
      <w:bookmarkEnd w:id="28"/>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Pr="00004290" w:rsidRDefault="0047783A" w:rsidP="0000259F">
      <w:pPr>
        <w:pStyle w:val="Heading2"/>
        <w:ind w:left="567" w:hanging="567"/>
        <w:jc w:val="both"/>
        <w:rPr>
          <w:rFonts w:ascii="Times New Roman" w:hAnsi="Times New Roman"/>
          <w:sz w:val="22"/>
          <w:lang w:val="en-GB"/>
        </w:rPr>
      </w:pPr>
      <w:r w:rsidRPr="00004290">
        <w:rPr>
          <w:rFonts w:ascii="Times New Roman" w:hAnsi="Times New Roman"/>
          <w:sz w:val="22"/>
          <w:lang w:val="en-GB"/>
        </w:rPr>
        <w:t>19.2</w:t>
      </w:r>
      <w:r w:rsidRPr="00004290">
        <w:rPr>
          <w:rFonts w:ascii="Times New Roman" w:hAnsi="Times New Roman"/>
          <w:sz w:val="22"/>
          <w:lang w:val="en-GB"/>
        </w:rPr>
        <w:tab/>
      </w:r>
      <w:r w:rsidR="000C6C88" w:rsidRPr="00004290">
        <w:rPr>
          <w:rFonts w:ascii="Times New Roman" w:hAnsi="Times New Roman"/>
          <w:sz w:val="22"/>
          <w:lang w:val="en-GB"/>
        </w:rPr>
        <w:t>The d</w:t>
      </w:r>
      <w:r w:rsidR="0000259F" w:rsidRPr="00004290">
        <w:rPr>
          <w:rFonts w:ascii="Times New Roman" w:hAnsi="Times New Roman"/>
          <w:sz w:val="22"/>
          <w:lang w:val="en-GB"/>
        </w:rPr>
        <w:t>ate and venue of the tender opening session</w:t>
      </w:r>
      <w:r w:rsidR="000C6C88" w:rsidRPr="00004290">
        <w:rPr>
          <w:rFonts w:ascii="Times New Roman" w:hAnsi="Times New Roman"/>
          <w:sz w:val="22"/>
          <w:lang w:val="en-GB"/>
        </w:rPr>
        <w:t xml:space="preserve"> </w:t>
      </w:r>
      <w:r w:rsidR="00F42488" w:rsidRPr="00004290">
        <w:rPr>
          <w:rFonts w:ascii="Times New Roman" w:hAnsi="Times New Roman"/>
          <w:sz w:val="22"/>
          <w:lang w:val="en-GB"/>
        </w:rPr>
        <w:t xml:space="preserve">are </w:t>
      </w:r>
      <w:r w:rsidR="000C6C88" w:rsidRPr="00004290">
        <w:rPr>
          <w:rFonts w:ascii="Times New Roman" w:hAnsi="Times New Roman"/>
          <w:sz w:val="22"/>
          <w:lang w:val="en-GB"/>
        </w:rPr>
        <w:t>indicated in the Contract Notice.</w:t>
      </w:r>
    </w:p>
    <w:p w14:paraId="1E74FCE9" w14:textId="753525D7" w:rsidR="0096647C" w:rsidRPr="00004290" w:rsidRDefault="0096647C" w:rsidP="0096647C">
      <w:pPr>
        <w:ind w:left="567"/>
        <w:jc w:val="both"/>
        <w:rPr>
          <w:rFonts w:ascii="Times New Roman" w:hAnsi="Times New Roman"/>
          <w:sz w:val="22"/>
          <w:szCs w:val="22"/>
        </w:rPr>
      </w:pPr>
      <w:r w:rsidRPr="00004290">
        <w:rPr>
          <w:rFonts w:ascii="Times New Roman" w:hAnsi="Times New Roman"/>
          <w:sz w:val="22"/>
          <w:szCs w:val="22"/>
        </w:rPr>
        <w:t xml:space="preserve">Tenderers wishing to attend the opening session, are required to send a request by email to </w:t>
      </w:r>
      <w:hyperlink r:id="rId11" w:history="1">
        <w:r w:rsidR="00271650" w:rsidRPr="00BE2530">
          <w:rPr>
            <w:rStyle w:val="Hyperlink"/>
            <w:rFonts w:ascii="Times New Roman" w:hAnsi="Times New Roman"/>
            <w:sz w:val="22"/>
            <w:szCs w:val="22"/>
          </w:rPr>
          <w:t>cfcu@mif.gov.me</w:t>
        </w:r>
      </w:hyperlink>
      <w:r w:rsidR="00271650">
        <w:rPr>
          <w:rFonts w:ascii="Times New Roman" w:hAnsi="Times New Roman"/>
          <w:sz w:val="22"/>
          <w:szCs w:val="22"/>
        </w:rPr>
        <w:t xml:space="preserve"> </w:t>
      </w:r>
      <w:r w:rsidRPr="00004290">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004290" w:rsidRDefault="0047783A">
      <w:pPr>
        <w:pStyle w:val="Heading2"/>
        <w:keepNext w:val="0"/>
        <w:ind w:left="567"/>
        <w:jc w:val="both"/>
        <w:rPr>
          <w:rFonts w:ascii="Times New Roman" w:hAnsi="Times New Roman"/>
          <w:sz w:val="22"/>
          <w:lang w:val="en-GB"/>
        </w:rPr>
      </w:pPr>
      <w:r w:rsidRPr="00004290">
        <w:rPr>
          <w:rFonts w:ascii="Times New Roman" w:hAnsi="Times New Roman"/>
          <w:sz w:val="22"/>
          <w:lang w:val="en-GB"/>
        </w:rPr>
        <w:t>The committee will draw up minutes of the meeting, which will be available on request.</w:t>
      </w:r>
    </w:p>
    <w:p w14:paraId="7FBE10F5" w14:textId="24268D8A" w:rsidR="00A5438F" w:rsidRPr="00004290" w:rsidRDefault="00A5438F" w:rsidP="00FC6A15">
      <w:pPr>
        <w:ind w:left="567"/>
        <w:jc w:val="both"/>
        <w:rPr>
          <w:rFonts w:ascii="Times New Roman" w:hAnsi="Times New Roman"/>
          <w:sz w:val="22"/>
        </w:rPr>
      </w:pPr>
      <w:r w:rsidRPr="00004290">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004290">
        <w:rPr>
          <w:rFonts w:ascii="Times New Roman" w:hAnsi="Times New Roman"/>
          <w:sz w:val="22"/>
        </w:rPr>
        <w:t>.</w:t>
      </w:r>
      <w:r w:rsidR="000C6C88" w:rsidRPr="00004290" w:rsidDel="000C6C88">
        <w:rPr>
          <w:rFonts w:ascii="Times New Roman" w:hAnsi="Times New Roman"/>
          <w:sz w:val="22"/>
        </w:rPr>
        <w:t xml:space="preserve"> </w:t>
      </w:r>
    </w:p>
    <w:p w14:paraId="399D7693" w14:textId="77777777" w:rsidR="0047783A" w:rsidRPr="00004290" w:rsidRDefault="0047783A" w:rsidP="001A2BC4">
      <w:pPr>
        <w:ind w:left="567" w:hanging="567"/>
        <w:jc w:val="both"/>
        <w:rPr>
          <w:rFonts w:ascii="Times New Roman" w:hAnsi="Times New Roman"/>
          <w:sz w:val="22"/>
        </w:rPr>
      </w:pPr>
      <w:r w:rsidRPr="00004290">
        <w:rPr>
          <w:rFonts w:ascii="Times New Roman" w:hAnsi="Times New Roman"/>
          <w:sz w:val="22"/>
        </w:rPr>
        <w:t>19.3</w:t>
      </w:r>
      <w:r w:rsidRPr="00004290">
        <w:rPr>
          <w:rFonts w:ascii="Times New Roman" w:hAnsi="Times New Roman"/>
          <w:sz w:val="22"/>
        </w:rPr>
        <w:tab/>
        <w:t>At the tender opening, the tenderers</w:t>
      </w:r>
      <w:r w:rsidR="006A5F84" w:rsidRPr="00004290">
        <w:rPr>
          <w:rFonts w:ascii="Times New Roman" w:hAnsi="Times New Roman"/>
          <w:sz w:val="22"/>
        </w:rPr>
        <w:t>’</w:t>
      </w:r>
      <w:r w:rsidRPr="0000429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004290">
        <w:rPr>
          <w:rFonts w:ascii="Times New Roman" w:hAnsi="Times New Roman"/>
          <w:sz w:val="22"/>
        </w:rPr>
        <w:t>c</w:t>
      </w:r>
      <w:r w:rsidRPr="00004290">
        <w:rPr>
          <w:rFonts w:ascii="Times New Roman" w:hAnsi="Times New Roman"/>
          <w:sz w:val="22"/>
        </w:rPr>
        <w:t xml:space="preserve">ontracting </w:t>
      </w:r>
      <w:r w:rsidR="00DD6678" w:rsidRPr="00004290">
        <w:rPr>
          <w:rFonts w:ascii="Times New Roman" w:hAnsi="Times New Roman"/>
          <w:sz w:val="22"/>
        </w:rPr>
        <w:t>a</w:t>
      </w:r>
      <w:r w:rsidRPr="00004290">
        <w:rPr>
          <w:rFonts w:ascii="Times New Roman" w:hAnsi="Times New Roman"/>
          <w:sz w:val="22"/>
        </w:rPr>
        <w:t>uthority may consider appropriate may be announced.</w:t>
      </w:r>
    </w:p>
    <w:p w14:paraId="68DAAAB5" w14:textId="495971D2" w:rsidR="0047783A" w:rsidRPr="00E82463" w:rsidRDefault="0047783A" w:rsidP="0047783A">
      <w:pPr>
        <w:pStyle w:val="Heading2"/>
        <w:keepNext w:val="0"/>
        <w:ind w:left="567" w:hanging="567"/>
        <w:jc w:val="both"/>
        <w:rPr>
          <w:rFonts w:ascii="Times New Roman" w:hAnsi="Times New Roman"/>
          <w:sz w:val="22"/>
          <w:lang w:val="en-GB"/>
        </w:rPr>
      </w:pPr>
      <w:r w:rsidRPr="00004290">
        <w:rPr>
          <w:rFonts w:ascii="Times New Roman" w:hAnsi="Times New Roman"/>
          <w:sz w:val="22"/>
          <w:lang w:val="en-GB"/>
        </w:rPr>
        <w:t>19.4</w:t>
      </w:r>
      <w:r w:rsidRPr="00004290">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9" w:name="_Toc42488089"/>
      <w:r w:rsidRPr="00D45256">
        <w:rPr>
          <w:lang w:val="en-IE"/>
        </w:rPr>
        <w:lastRenderedPageBreak/>
        <w:t>20.</w:t>
      </w:r>
      <w:r w:rsidR="00092841" w:rsidRPr="00D45256">
        <w:rPr>
          <w:lang w:val="en-IE"/>
        </w:rPr>
        <w:tab/>
      </w:r>
      <w:r w:rsidR="0047783A" w:rsidRPr="00D45256">
        <w:rPr>
          <w:lang w:val="en-GB"/>
        </w:rPr>
        <w:t xml:space="preserve">Evaluation </w:t>
      </w:r>
      <w:r w:rsidR="0047783A" w:rsidRPr="00D45256">
        <w:rPr>
          <w:lang w:val="en-IE"/>
        </w:rPr>
        <w:t>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w:t>
      </w:r>
      <w:r w:rsidR="002456F1" w:rsidRPr="00D73E36">
        <w:rPr>
          <w:rFonts w:ascii="Times New Roman" w:hAnsi="Times New Roman"/>
          <w:sz w:val="22"/>
        </w:rPr>
        <w:lastRenderedPageBreak/>
        <w:t xml:space="preserve">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51A57239" w:rsidR="0047783A" w:rsidRPr="00E82463" w:rsidRDefault="0047783A" w:rsidP="00523284">
      <w:pPr>
        <w:ind w:left="567"/>
        <w:jc w:val="both"/>
        <w:outlineLvl w:val="0"/>
        <w:rPr>
          <w:rFonts w:ascii="Times New Roman" w:hAnsi="Times New Roman"/>
        </w:rPr>
      </w:pPr>
      <w:r w:rsidRPr="00523284">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523284" w:rsidRDefault="0048742A" w:rsidP="00D45256">
      <w:pPr>
        <w:ind w:left="567"/>
        <w:jc w:val="both"/>
        <w:rPr>
          <w:rFonts w:ascii="Times New Roman" w:hAnsi="Times New Roman"/>
          <w:color w:val="000000"/>
          <w:sz w:val="22"/>
          <w:szCs w:val="22"/>
          <w:lang w:val="en-IE"/>
        </w:rPr>
      </w:pPr>
      <w:r w:rsidRPr="00523284">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523284">
        <w:rPr>
          <w:rFonts w:ascii="Times New Roman" w:hAnsi="Times New Roman"/>
          <w:sz w:val="22"/>
          <w:szCs w:val="22"/>
          <w:lang w:val="en-IE"/>
        </w:rPr>
        <w:t xml:space="preserve"> (</w:t>
      </w:r>
      <w:r w:rsidR="00124409" w:rsidRPr="00523284">
        <w:rPr>
          <w:rFonts w:ascii="Times New Roman" w:hAnsi="Times New Roman"/>
          <w:sz w:val="22"/>
          <w:szCs w:val="22"/>
        </w:rPr>
        <w:t>financial, economic, technical and professional capacity)</w:t>
      </w:r>
      <w:r w:rsidRPr="00523284">
        <w:rPr>
          <w:rFonts w:ascii="Times New Roman" w:hAnsi="Times New Roman"/>
          <w:sz w:val="22"/>
          <w:szCs w:val="22"/>
          <w:lang w:val="en-IE"/>
        </w:rPr>
        <w:t xml:space="preserve"> set out in these instructions. Please note that a request for evidence in no way implies that the tenderer has been successful. </w:t>
      </w:r>
      <w:r w:rsidRPr="00523284">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523284">
        <w:rPr>
          <w:rFonts w:ascii="Times New Roman" w:hAnsi="Times New Roman"/>
          <w:sz w:val="22"/>
          <w:szCs w:val="22"/>
          <w:lang w:val="en-IE"/>
        </w:rPr>
        <w:t>. In any event</w:t>
      </w:r>
      <w:r w:rsidR="00ED0949" w:rsidRPr="00523284">
        <w:rPr>
          <w:rFonts w:ascii="Times New Roman" w:hAnsi="Times New Roman"/>
          <w:sz w:val="22"/>
          <w:szCs w:val="22"/>
          <w:lang w:val="en-IE"/>
        </w:rPr>
        <w:t>,</w:t>
      </w:r>
      <w:r w:rsidRPr="00523284">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523284" w:rsidRDefault="0048742A" w:rsidP="00D45256">
      <w:pPr>
        <w:ind w:left="567"/>
        <w:jc w:val="both"/>
        <w:rPr>
          <w:rFonts w:ascii="Times New Roman" w:hAnsi="Times New Roman"/>
          <w:sz w:val="22"/>
          <w:szCs w:val="22"/>
        </w:rPr>
      </w:pPr>
      <w:r w:rsidRPr="00523284">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523284">
        <w:rPr>
          <w:rFonts w:ascii="Times New Roman" w:hAnsi="Times New Roman"/>
          <w:sz w:val="22"/>
          <w:szCs w:val="22"/>
        </w:rPr>
        <w:t>4.2</w:t>
      </w:r>
      <w:r w:rsidRPr="00523284">
        <w:rPr>
          <w:rFonts w:ascii="Times New Roman" w:hAnsi="Times New Roman"/>
          <w:sz w:val="22"/>
          <w:szCs w:val="22"/>
        </w:rPr>
        <w:t xml:space="preserve"> of the practical guide. </w:t>
      </w:r>
    </w:p>
    <w:p w14:paraId="07F1121D" w14:textId="24B56D19" w:rsidR="00820AEF" w:rsidRPr="00523284" w:rsidRDefault="00820AEF" w:rsidP="00D45256">
      <w:pPr>
        <w:ind w:left="567"/>
        <w:jc w:val="both"/>
        <w:rPr>
          <w:rFonts w:ascii="Times New Roman" w:hAnsi="Times New Roman"/>
          <w:b/>
          <w:i/>
          <w:iCs/>
          <w:sz w:val="22"/>
          <w:szCs w:val="22"/>
          <w:u w:val="single"/>
        </w:rPr>
      </w:pPr>
      <w:r w:rsidRPr="00523284">
        <w:rPr>
          <w:rFonts w:ascii="Times New Roman" w:hAnsi="Times New Roman"/>
          <w:sz w:val="22"/>
          <w:szCs w:val="22"/>
        </w:rPr>
        <w:t xml:space="preserve">At any time during the procurement procedure, </w:t>
      </w:r>
      <w:bookmarkStart w:id="31" w:name="_Hlk138949784"/>
      <w:r w:rsidRPr="00523284">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523284">
        <w:rPr>
          <w:rFonts w:ascii="Times New Roman" w:hAnsi="Times New Roman"/>
          <w:sz w:val="22"/>
          <w:szCs w:val="22"/>
        </w:rPr>
        <w:t>t</w:t>
      </w:r>
      <w:r w:rsidRPr="00523284">
        <w:rPr>
          <w:rFonts w:ascii="Times New Roman" w:hAnsi="Times New Roman"/>
          <w:sz w:val="22"/>
          <w:szCs w:val="22"/>
        </w:rPr>
        <w:t>he Declaration on Honour.</w:t>
      </w:r>
      <w:bookmarkEnd w:id="31"/>
    </w:p>
    <w:p w14:paraId="4AA2AD90" w14:textId="683FC5FD" w:rsidR="0048742A" w:rsidRPr="00523284" w:rsidRDefault="0048742A" w:rsidP="00D45256">
      <w:pPr>
        <w:ind w:left="567"/>
        <w:jc w:val="both"/>
        <w:outlineLvl w:val="0"/>
        <w:rPr>
          <w:rFonts w:ascii="Times New Roman" w:hAnsi="Times New Roman"/>
          <w:sz w:val="22"/>
          <w:szCs w:val="22"/>
          <w:lang w:val="en-IE"/>
        </w:rPr>
      </w:pPr>
      <w:r w:rsidRPr="00523284">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523284" w:rsidRDefault="00124409" w:rsidP="00D45256">
      <w:pPr>
        <w:ind w:left="567"/>
        <w:jc w:val="both"/>
        <w:rPr>
          <w:rFonts w:ascii="Times New Roman" w:hAnsi="Times New Roman"/>
          <w:sz w:val="22"/>
          <w:szCs w:val="22"/>
        </w:rPr>
      </w:pPr>
      <w:r w:rsidRPr="00523284">
        <w:rPr>
          <w:rFonts w:ascii="Times New Roman" w:hAnsi="Times New Roman"/>
          <w:sz w:val="22"/>
          <w:szCs w:val="22"/>
        </w:rPr>
        <w:t>The above-mentioned docume</w:t>
      </w:r>
      <w:r w:rsidR="00531CAA" w:rsidRPr="00523284">
        <w:rPr>
          <w:rFonts w:ascii="Times New Roman" w:hAnsi="Times New Roman"/>
          <w:sz w:val="22"/>
          <w:szCs w:val="22"/>
        </w:rPr>
        <w:t xml:space="preserve">nts must be submitted for </w:t>
      </w:r>
      <w:r w:rsidRPr="00523284">
        <w:rPr>
          <w:rFonts w:ascii="Times New Roman" w:hAnsi="Times New Roman"/>
          <w:sz w:val="22"/>
          <w:szCs w:val="22"/>
        </w:rPr>
        <w:t>every member of a joint venture/consortium, all subcontractors and every capacity providing entit</w:t>
      </w:r>
      <w:r w:rsidR="00531CAA" w:rsidRPr="00523284">
        <w:rPr>
          <w:rFonts w:ascii="Times New Roman" w:hAnsi="Times New Roman"/>
          <w:sz w:val="22"/>
          <w:szCs w:val="22"/>
        </w:rPr>
        <w:t>y</w:t>
      </w:r>
      <w:r w:rsidRPr="00523284">
        <w:rPr>
          <w:rFonts w:ascii="Times New Roman" w:hAnsi="Times New Roman"/>
          <w:sz w:val="22"/>
          <w:szCs w:val="22"/>
        </w:rPr>
        <w:t xml:space="preserve">. </w:t>
      </w:r>
    </w:p>
    <w:p w14:paraId="5DE9377D" w14:textId="19BB92C7" w:rsidR="0048742A" w:rsidRPr="00523284" w:rsidRDefault="0048742A" w:rsidP="00D45256">
      <w:pPr>
        <w:ind w:left="567"/>
        <w:jc w:val="both"/>
        <w:outlineLvl w:val="0"/>
        <w:rPr>
          <w:rFonts w:ascii="Times New Roman" w:hAnsi="Times New Roman"/>
          <w:sz w:val="22"/>
          <w:szCs w:val="22"/>
          <w:lang w:val="en-IE"/>
        </w:rPr>
      </w:pPr>
      <w:r w:rsidRPr="00523284">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523284" w:rsidRDefault="0048742A" w:rsidP="00D45256">
      <w:pPr>
        <w:ind w:left="567"/>
        <w:jc w:val="both"/>
        <w:outlineLvl w:val="0"/>
        <w:rPr>
          <w:rFonts w:ascii="Times New Roman" w:hAnsi="Times New Roman"/>
          <w:sz w:val="22"/>
          <w:szCs w:val="22"/>
          <w:lang w:val="en-IE"/>
        </w:rPr>
      </w:pPr>
      <w:r w:rsidRPr="00523284">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523284" w:rsidRDefault="0048742A" w:rsidP="00D45256">
      <w:pPr>
        <w:ind w:left="567"/>
        <w:jc w:val="both"/>
        <w:outlineLvl w:val="0"/>
        <w:rPr>
          <w:rFonts w:ascii="Times New Roman" w:hAnsi="Times New Roman"/>
          <w:sz w:val="22"/>
          <w:szCs w:val="22"/>
          <w:lang w:val="en-IE"/>
        </w:rPr>
      </w:pPr>
      <w:r w:rsidRPr="00523284">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60137361" w:rsidR="0048742A" w:rsidRPr="009956B4" w:rsidRDefault="0048742A" w:rsidP="00D45256">
      <w:pPr>
        <w:ind w:left="567"/>
        <w:jc w:val="both"/>
        <w:rPr>
          <w:rFonts w:ascii="Times New Roman" w:hAnsi="Times New Roman"/>
          <w:sz w:val="22"/>
          <w:szCs w:val="22"/>
        </w:rPr>
      </w:pPr>
      <w:r w:rsidRPr="00523284">
        <w:rPr>
          <w:rFonts w:ascii="Times New Roman" w:hAnsi="Times New Roman"/>
          <w:sz w:val="22"/>
          <w:szCs w:val="22"/>
        </w:rPr>
        <w:lastRenderedPageBreak/>
        <w:t xml:space="preserve">If the successful tenderer fails to provide this documentary proof or statement or if the successful tenderer is found to have provided </w:t>
      </w:r>
      <w:r w:rsidR="002441E8" w:rsidRPr="00523284">
        <w:rPr>
          <w:rFonts w:ascii="Times New Roman" w:hAnsi="Times New Roman"/>
          <w:sz w:val="22"/>
          <w:szCs w:val="22"/>
        </w:rPr>
        <w:t xml:space="preserve">misrepresented </w:t>
      </w:r>
      <w:r w:rsidRPr="00523284">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2" w:name="_Toc41467298"/>
      <w:bookmarkStart w:id="33" w:name="_Toc42488090"/>
      <w:r w:rsidRPr="00D45256">
        <w:rPr>
          <w:lang w:val="en-IE"/>
        </w:rPr>
        <w:t>22.</w:t>
      </w:r>
      <w:r w:rsidRPr="00D45256">
        <w:rPr>
          <w:lang w:val="en-IE"/>
        </w:rPr>
        <w:tab/>
      </w:r>
      <w:r w:rsidR="0047783A" w:rsidRPr="00D45256">
        <w:rPr>
          <w:lang w:val="en-IE"/>
        </w:rPr>
        <w:t>Signature of the contract and performance guarantee</w:t>
      </w:r>
      <w:bookmarkStart w:id="34" w:name="_Ref500418776"/>
      <w:bookmarkEnd w:id="32"/>
      <w:bookmarkEnd w:id="33"/>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1EA5B9C"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at </w:t>
      </w:r>
      <w:r w:rsidR="00A11437" w:rsidRPr="00172852">
        <w:rPr>
          <w:rFonts w:ascii="Times New Roman" w:hAnsi="Times New Roman"/>
          <w:sz w:val="22"/>
          <w:szCs w:val="22"/>
          <w:lang w:val="en-GB"/>
        </w:rPr>
        <w:t>10%</w:t>
      </w:r>
      <w:r w:rsidRPr="00172852">
        <w:rPr>
          <w:rFonts w:ascii="Times New Roman" w:hAnsi="Times New Roman"/>
          <w:sz w:val="22"/>
          <w:szCs w:val="22"/>
          <w:lang w:val="en-GB"/>
        </w:rPr>
        <w:t xml:space="preserve"> of</w:t>
      </w:r>
      <w:r w:rsidRPr="00D45256">
        <w:rPr>
          <w:rFonts w:ascii="Times New Roman" w:hAnsi="Times New Roman"/>
          <w:sz w:val="22"/>
          <w:szCs w:val="22"/>
          <w:lang w:val="en-GB"/>
        </w:rPr>
        <w:t xml:space="preserve">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5" w:name="_Toc41467299"/>
      <w:bookmarkStart w:id="36" w:name="_Toc42488091"/>
      <w:r w:rsidRPr="00D45256">
        <w:rPr>
          <w:lang w:val="en-IE"/>
        </w:rPr>
        <w:lastRenderedPageBreak/>
        <w:t>23.</w:t>
      </w:r>
      <w:r w:rsidRPr="00D45256">
        <w:rPr>
          <w:lang w:val="en-IE"/>
        </w:rPr>
        <w:tab/>
      </w:r>
      <w:r w:rsidR="0047783A" w:rsidRPr="00D45256">
        <w:rPr>
          <w:lang w:val="en-IE"/>
        </w:rPr>
        <w:t xml:space="preserve">Tender </w:t>
      </w:r>
      <w:r w:rsidR="0047783A" w:rsidRPr="00D45256">
        <w:rPr>
          <w:lang w:val="en-GB"/>
        </w:rPr>
        <w:t>guarantee</w:t>
      </w:r>
      <w:bookmarkEnd w:id="35"/>
      <w:bookmarkEnd w:id="36"/>
    </w:p>
    <w:p w14:paraId="013B3266" w14:textId="109FB644" w:rsidR="00E65BB2" w:rsidRPr="00FF33D5" w:rsidRDefault="001744F6" w:rsidP="00C07667">
      <w:pPr>
        <w:ind w:left="567"/>
        <w:jc w:val="both"/>
        <w:outlineLvl w:val="0"/>
        <w:rPr>
          <w:rFonts w:ascii="Times New Roman" w:hAnsi="Times New Roman"/>
          <w:sz w:val="22"/>
          <w:szCs w:val="22"/>
        </w:rPr>
      </w:pPr>
      <w:r w:rsidRPr="00FF33D5">
        <w:rPr>
          <w:rFonts w:ascii="Times New Roman" w:hAnsi="Times New Roman"/>
          <w:sz w:val="22"/>
          <w:szCs w:val="22"/>
        </w:rPr>
        <w:t xml:space="preserve">Tenderers must provide a tender guarantee of EUR </w:t>
      </w:r>
      <w:r w:rsidR="00FF33D5" w:rsidRPr="00FF33D5">
        <w:rPr>
          <w:rFonts w:ascii="Times New Roman" w:hAnsi="Times New Roman"/>
          <w:sz w:val="22"/>
          <w:szCs w:val="22"/>
        </w:rPr>
        <w:t>3,000.00 for Lot No. 1, EUR 12,000.00 for Lot No. 2 and EUR 3,500.00 for Lot No. 3</w:t>
      </w:r>
      <w:r w:rsidRPr="00FF33D5">
        <w:rPr>
          <w:rFonts w:ascii="Times New Roman" w:hAnsi="Times New Roman"/>
          <w:sz w:val="22"/>
          <w:szCs w:val="22"/>
        </w:rPr>
        <w:t xml:space="preserve"> when submitting their tender. </w:t>
      </w:r>
      <w:r w:rsidR="00E65BB2" w:rsidRPr="00FF33D5">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FF33D5">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FF33D5" w:rsidRDefault="001744F6" w:rsidP="00C07667">
      <w:pPr>
        <w:ind w:left="567"/>
        <w:jc w:val="both"/>
        <w:outlineLvl w:val="0"/>
        <w:rPr>
          <w:rFonts w:ascii="Times New Roman" w:hAnsi="Times New Roman"/>
          <w:sz w:val="22"/>
          <w:szCs w:val="22"/>
        </w:rPr>
      </w:pPr>
      <w:r w:rsidRPr="00FF33D5">
        <w:rPr>
          <w:rFonts w:ascii="Times New Roman" w:hAnsi="Times New Roman"/>
          <w:sz w:val="22"/>
          <w:szCs w:val="22"/>
        </w:rPr>
        <w:t>This guarantee will be released to unsuccessful tenderers once the tender procedure has been completed</w:t>
      </w:r>
      <w:r w:rsidR="00E65BB2" w:rsidRPr="00FF33D5">
        <w:rPr>
          <w:rFonts w:ascii="Times New Roman" w:hAnsi="Times New Roman"/>
          <w:sz w:val="22"/>
          <w:szCs w:val="22"/>
        </w:rPr>
        <w:t>.</w:t>
      </w:r>
      <w:r w:rsidRPr="00FF33D5">
        <w:rPr>
          <w:rFonts w:ascii="Times New Roman" w:hAnsi="Times New Roman"/>
          <w:sz w:val="22"/>
          <w:szCs w:val="22"/>
        </w:rPr>
        <w:t xml:space="preserve"> </w:t>
      </w:r>
      <w:r w:rsidR="00E65BB2" w:rsidRPr="00FF33D5">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1799208D" w:rsidR="001744F6" w:rsidRDefault="001744F6" w:rsidP="00C07667">
      <w:pPr>
        <w:ind w:left="567"/>
        <w:jc w:val="both"/>
        <w:outlineLvl w:val="0"/>
        <w:rPr>
          <w:rFonts w:ascii="Times New Roman" w:hAnsi="Times New Roman"/>
          <w:sz w:val="22"/>
          <w:szCs w:val="22"/>
        </w:rPr>
      </w:pPr>
      <w:r w:rsidRPr="00FF33D5">
        <w:rPr>
          <w:rFonts w:ascii="Times New Roman" w:hAnsi="Times New Roman"/>
          <w:sz w:val="22"/>
          <w:szCs w:val="22"/>
        </w:rPr>
        <w:t>This guarantee will be called upon if the tenderer does not fulfil all obligations stated in its tender.</w:t>
      </w:r>
    </w:p>
    <w:p w14:paraId="1A9EE00F" w14:textId="3EFF7844" w:rsidR="0047783A" w:rsidRPr="00D45256" w:rsidRDefault="00EA1ADC" w:rsidP="00D45256">
      <w:pPr>
        <w:pStyle w:val="Heading1"/>
        <w:rPr>
          <w:lang w:val="en-IE"/>
        </w:rPr>
      </w:pPr>
      <w:bookmarkStart w:id="37" w:name="_Toc41467300"/>
      <w:bookmarkStart w:id="38"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7"/>
      <w:bookmarkEnd w:id="38"/>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9" w:name="_Hlk161239645"/>
      <w:r w:rsidR="00656270" w:rsidRPr="00656270">
        <w:rPr>
          <w:rFonts w:ascii="Times New Roman" w:hAnsi="Times New Roman"/>
          <w:sz w:val="22"/>
          <w:u w:val="single"/>
          <w:lang w:val="en-GB"/>
        </w:rPr>
        <w:t>and of professional conflicting interest</w:t>
      </w:r>
      <w:bookmarkEnd w:id="39"/>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0"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0"/>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lastRenderedPageBreak/>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1" w:name="_Toc42488093"/>
      <w:r w:rsidRPr="00D45256">
        <w:rPr>
          <w:lang w:val="en-IE"/>
        </w:rPr>
        <w:t>25.</w:t>
      </w:r>
      <w:r w:rsidRPr="00D45256">
        <w:rPr>
          <w:lang w:val="en-IE"/>
        </w:rPr>
        <w:tab/>
      </w:r>
      <w:r w:rsidR="0047783A" w:rsidRPr="00D45256">
        <w:rPr>
          <w:lang w:val="en-IE"/>
        </w:rPr>
        <w:t>Cancellation of the tender procedure</w:t>
      </w:r>
      <w:bookmarkEnd w:id="41"/>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688284A8" w:rsidR="0047783A" w:rsidRPr="00E82463" w:rsidRDefault="0047783A" w:rsidP="0047783A">
      <w:pPr>
        <w:pStyle w:val="BodyText"/>
        <w:ind w:left="567"/>
        <w:jc w:val="both"/>
        <w:rPr>
          <w:rFonts w:ascii="Times New Roman" w:hAnsi="Times New Roman"/>
        </w:rPr>
      </w:pPr>
      <w:r w:rsidRPr="00FF33D5">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1A44093F" w:rsidR="00A50D37" w:rsidRPr="00AC56E6" w:rsidRDefault="00A50D37" w:rsidP="004C43A5">
      <w:pPr>
        <w:tabs>
          <w:tab w:val="left" w:pos="567"/>
        </w:tabs>
        <w:ind w:left="567"/>
        <w:jc w:val="both"/>
        <w:rPr>
          <w:rFonts w:ascii="Times New Roman" w:hAnsi="Times New Roman"/>
          <w:sz w:val="22"/>
          <w:szCs w:val="22"/>
        </w:rPr>
      </w:pPr>
      <w:r w:rsidRPr="00AC56E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0066830A" w:rsidR="00A50D37" w:rsidRPr="00AC56E6" w:rsidRDefault="00A50D37" w:rsidP="00AC56E6">
      <w:pPr>
        <w:tabs>
          <w:tab w:val="left" w:pos="567"/>
        </w:tabs>
        <w:ind w:left="567"/>
        <w:jc w:val="both"/>
        <w:rPr>
          <w:rFonts w:ascii="Times New Roman" w:hAnsi="Times New Roman"/>
          <w:sz w:val="22"/>
          <w:szCs w:val="22"/>
        </w:rPr>
      </w:pPr>
      <w:r w:rsidRPr="00AC56E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C56E6" w:rsidRPr="00AC56E6">
        <w:rPr>
          <w:rFonts w:ascii="Times New Roman" w:hAnsi="Times New Roman"/>
          <w:sz w:val="22"/>
          <w:szCs w:val="22"/>
        </w:rPr>
        <w:t xml:space="preserve"> </w:t>
      </w:r>
      <w:r w:rsidRPr="00AC56E6">
        <w:rPr>
          <w:rFonts w:ascii="Times New Roman" w:hAnsi="Times New Roman"/>
          <w:sz w:val="22"/>
          <w:szCs w:val="22"/>
        </w:rPr>
        <w:t>the head of contracts and finance unit R4 of DG Neighbourhood and Enlargement Negotiations</w:t>
      </w:r>
    </w:p>
    <w:p w14:paraId="71DE77D6" w14:textId="77777777" w:rsidR="00A50D37" w:rsidRPr="00AC56E6" w:rsidRDefault="00A50D37" w:rsidP="004C43A5">
      <w:pPr>
        <w:tabs>
          <w:tab w:val="left" w:pos="567"/>
        </w:tabs>
        <w:ind w:left="567"/>
        <w:jc w:val="both"/>
        <w:rPr>
          <w:rFonts w:ascii="Times New Roman" w:hAnsi="Times New Roman"/>
          <w:sz w:val="22"/>
          <w:szCs w:val="22"/>
        </w:rPr>
      </w:pPr>
      <w:r w:rsidRPr="00AC56E6">
        <w:rPr>
          <w:rFonts w:ascii="Times New Roman" w:hAnsi="Times New Roman"/>
          <w:sz w:val="22"/>
          <w:szCs w:val="22"/>
        </w:rPr>
        <w:t>Details concerning processing of your personal data by the Commission are available on the privacy statement at:</w:t>
      </w:r>
    </w:p>
    <w:p w14:paraId="271B3873" w14:textId="23100427" w:rsidR="0040245C" w:rsidRPr="00526740" w:rsidRDefault="008F5894" w:rsidP="00D45256">
      <w:pPr>
        <w:tabs>
          <w:tab w:val="left" w:pos="567"/>
        </w:tabs>
        <w:ind w:left="567"/>
        <w:rPr>
          <w:rFonts w:ascii="Times New Roman" w:hAnsi="Times New Roman"/>
          <w:sz w:val="22"/>
          <w:szCs w:val="22"/>
        </w:rPr>
      </w:pPr>
      <w:hyperlink r:id="rId12" w:anchor="Annexes-AnnexesA(Ch.2):General" w:history="1">
        <w:r w:rsidR="00CA1363" w:rsidRPr="008A1182">
          <w:rPr>
            <w:rStyle w:val="Hyperlink"/>
            <w:rFonts w:ascii="Times New Roman" w:hAnsi="Times New Roman"/>
            <w:sz w:val="22"/>
            <w:szCs w:val="22"/>
          </w:rPr>
          <w:t>https://wikis.ec.europa.eu/display/ExactExternalWiki/Annexes#Annexes-AnnexesA(Ch.2):General</w:t>
        </w:r>
      </w:hyperlink>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5B816DC2" w:rsidR="000B756A" w:rsidDel="00DC06E3" w:rsidRDefault="00E469FA" w:rsidP="00D31A2C">
      <w:pPr>
        <w:pStyle w:val="BodyText"/>
        <w:ind w:left="567"/>
        <w:jc w:val="both"/>
        <w:rPr>
          <w:del w:id="42" w:author="Borislav Bogunovic" w:date="2025-03-06T08:24:00Z"/>
          <w:rFonts w:ascii="Times New Roman" w:hAnsi="Times New Roman"/>
          <w:sz w:val="22"/>
          <w:szCs w:val="22"/>
        </w:rPr>
        <w:sectPr w:rsidR="000B756A" w:rsidDel="00DC06E3" w:rsidSect="00D45256">
          <w:footerReference w:type="even" r:id="rId13"/>
          <w:footerReference w:type="default" r:id="rId14"/>
          <w:footerReference w:type="first" r:id="rId15"/>
          <w:pgSz w:w="11906" w:h="16838"/>
          <w:pgMar w:top="993" w:right="1418" w:bottom="1134" w:left="1134" w:header="720" w:footer="469" w:gutter="567"/>
          <w:cols w:space="720"/>
        </w:sectPr>
      </w:pPr>
      <w:r w:rsidRPr="00E469FA">
        <w:rPr>
          <w:rFonts w:ascii="Times New Roman" w:hAnsi="Times New Roman"/>
          <w:sz w:val="22"/>
          <w:szCs w:val="22"/>
        </w:rPr>
        <w:lastRenderedPageBreak/>
        <w:t xml:space="preserve">For more information, you may consult the privacy statement available on </w:t>
      </w:r>
      <w:hyperlink r:id="rId16" w:history="1">
        <w:r w:rsidR="00A90D11" w:rsidRPr="001F117A">
          <w:rPr>
            <w:rStyle w:val="Hyperlink"/>
            <w:rFonts w:ascii="Times New Roman" w:hAnsi="Times New Roman"/>
            <w:sz w:val="22"/>
            <w:szCs w:val="22"/>
          </w:rPr>
          <w:t>http://ec.europa.eu/budget/explained/management/protecting/protect_en.cfm</w:t>
        </w:r>
      </w:hyperlink>
    </w:p>
    <w:p w14:paraId="4A5EA8D1" w14:textId="41D2394A" w:rsidR="00A820FC" w:rsidRPr="00D621D6" w:rsidRDefault="00A820FC" w:rsidP="00433D5F">
      <w:pPr>
        <w:keepNext/>
        <w:spacing w:before="360" w:after="100" w:afterAutospacing="1"/>
        <w:jc w:val="both"/>
        <w:outlineLvl w:val="1"/>
      </w:pPr>
    </w:p>
    <w:sectPr w:rsidR="00A820FC" w:rsidRPr="00D621D6" w:rsidSect="00723015">
      <w:footerReference w:type="default" r:id="rId17"/>
      <w:pgSz w:w="16838" w:h="11906" w:orient="landscape"/>
      <w:pgMar w:top="1134" w:right="709" w:bottom="1418" w:left="1134" w:header="720" w:footer="510" w:gutter="567"/>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92656E" w16cex:dateUtc="2025-04-04T09: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24E9A" w14:textId="77777777" w:rsidR="008F5894" w:rsidRPr="006A5F84" w:rsidRDefault="008F5894">
      <w:r w:rsidRPr="006A5F84">
        <w:separator/>
      </w:r>
    </w:p>
  </w:endnote>
  <w:endnote w:type="continuationSeparator" w:id="0">
    <w:p w14:paraId="3C3EBEE6" w14:textId="77777777" w:rsidR="008F5894" w:rsidRPr="006A5F84" w:rsidRDefault="008F589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7A8F" w14:textId="77777777" w:rsidR="00117F98" w:rsidRDefault="00117F9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117F98" w:rsidRDefault="00117F9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7E837" w14:textId="25ACC073" w:rsidR="00117F98" w:rsidRPr="001C3D34" w:rsidRDefault="00117F98"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C394931" w:rsidR="00117F98" w:rsidRPr="009423FB" w:rsidRDefault="00117F98"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48851" w14:textId="77777777" w:rsidR="00117F98" w:rsidRPr="006A5F84" w:rsidRDefault="00117F9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117F98" w:rsidRPr="006A5F84" w:rsidRDefault="00117F9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536C" w14:textId="77777777" w:rsidR="00117F98" w:rsidRPr="001C3D34" w:rsidRDefault="00117F98"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117F98" w:rsidRPr="009423FB" w:rsidRDefault="00117F98"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0C33D" w14:textId="77777777" w:rsidR="008F5894" w:rsidRPr="006A5F84" w:rsidRDefault="008F5894">
      <w:r w:rsidRPr="006A5F84">
        <w:separator/>
      </w:r>
    </w:p>
  </w:footnote>
  <w:footnote w:type="continuationSeparator" w:id="0">
    <w:p w14:paraId="3020B573" w14:textId="77777777" w:rsidR="008F5894" w:rsidRPr="006A5F84" w:rsidRDefault="008F5894">
      <w:r w:rsidRPr="006A5F84">
        <w:continuationSeparator/>
      </w:r>
    </w:p>
  </w:footnote>
  <w:footnote w:id="1">
    <w:p w14:paraId="2D192CBA" w14:textId="77777777" w:rsidR="001C1D82" w:rsidRPr="00723015" w:rsidRDefault="001C1D82" w:rsidP="001C1D82">
      <w:pPr>
        <w:pStyle w:val="FootnoteText"/>
      </w:pPr>
      <w:r w:rsidRPr="00F75E4F">
        <w:rPr>
          <w:rStyle w:val="FootnoteReference"/>
          <w:lang w:val="en-GB"/>
        </w:rPr>
        <w:footnoteRef/>
      </w:r>
      <w:r w:rsidRPr="00F75E4F">
        <w:tab/>
        <w:t>DDP (Delivered Duty Paid)</w:t>
      </w:r>
      <w:r>
        <w:t xml:space="preserve"> –</w:t>
      </w:r>
      <w:r w:rsidRPr="00F75E4F">
        <w:t xml:space="preserve"> Incoterms 2020 International Chamber of Commerce </w:t>
      </w:r>
      <w:hyperlink r:id="rId1" w:history="1">
        <w:r w:rsidRPr="00F75E4F">
          <w:rPr>
            <w:rStyle w:val="Hyperlink"/>
            <w:lang w:val="en-GB"/>
          </w:rPr>
          <w:t>http://www.iccwbo.org/incoterms/</w:t>
        </w:r>
      </w:hyperlink>
    </w:p>
  </w:footnote>
  <w:footnote w:id="2">
    <w:p w14:paraId="1021067D" w14:textId="7471076D" w:rsidR="00117F98" w:rsidRPr="00913C90" w:rsidRDefault="00117F98" w:rsidP="00723015">
      <w:pPr>
        <w:pStyle w:val="FootnoteText"/>
      </w:pPr>
      <w:r w:rsidRPr="00913C90">
        <w:rPr>
          <w:rStyle w:val="FootnoteReference"/>
        </w:rPr>
        <w:footnoteRef/>
      </w:r>
      <w:r w:rsidRPr="00913C90">
        <w:tab/>
        <w:t>Please note that the EU Official Journal contains the official list of entities subject to restrictive measures and, in case of conflict, it prevails over the list of the </w:t>
      </w:r>
      <w:hyperlink r:id="rId2" w:anchor="/main" w:tgtFrame="_blank" w:history="1">
        <w:r w:rsidRPr="00913C90">
          <w:rPr>
            <w:rStyle w:val="Hyperlink"/>
            <w:i/>
            <w:iCs/>
            <w:lang w:val="en-US"/>
          </w:rPr>
          <w:t>EU Sanctions Map</w:t>
        </w:r>
      </w:hyperlink>
      <w:r w:rsidRPr="00913C90">
        <w:t>.</w:t>
      </w:r>
    </w:p>
  </w:footnote>
  <w:footnote w:id="3">
    <w:p w14:paraId="7C36EC89" w14:textId="67B40648" w:rsidR="00117F98" w:rsidRPr="00913C90" w:rsidRDefault="00117F98" w:rsidP="00723015">
      <w:pPr>
        <w:pStyle w:val="FootnoteText"/>
      </w:pPr>
      <w:r w:rsidRPr="00913C90">
        <w:rPr>
          <w:rStyle w:val="FootnoteReference"/>
        </w:rPr>
        <w:footnoteRef/>
      </w:r>
      <w:r w:rsidRPr="00913C90">
        <w:tab/>
        <w:t>See PRAG Section 2.4.2.3.(1)</w:t>
      </w:r>
    </w:p>
  </w:footnote>
  <w:footnote w:id="4">
    <w:p w14:paraId="621D2B78" w14:textId="79480CEB" w:rsidR="00117F98" w:rsidRPr="00723015" w:rsidRDefault="00117F98" w:rsidP="00723015">
      <w:pPr>
        <w:pStyle w:val="FootnoteText"/>
      </w:pPr>
      <w:r w:rsidRPr="006A5F84">
        <w:rPr>
          <w:rStyle w:val="FootnoteReference"/>
          <w:lang w:val="en-GB"/>
        </w:rPr>
        <w:footnoteRef/>
      </w:r>
      <w:r w:rsidRPr="00723015">
        <w:tab/>
        <w:t>The currency of tender shall be the currency of the contract and of payment.</w:t>
      </w:r>
    </w:p>
  </w:footnote>
  <w:footnote w:id="5">
    <w:p w14:paraId="1419836C" w14:textId="078E6485" w:rsidR="00117F98" w:rsidRPr="00723015" w:rsidRDefault="00117F98" w:rsidP="00723015">
      <w:pPr>
        <w:pStyle w:val="FootnoteText"/>
      </w:pPr>
      <w:r>
        <w:rPr>
          <w:rStyle w:val="FootnoteReference"/>
        </w:rPr>
        <w:footnoteRef/>
      </w:r>
      <w:r w:rsidRPr="00723015">
        <w:t xml:space="preserve"> It is recommended to use registered mail in case the postmark would not be readable</w:t>
      </w:r>
      <w:r w:rsidR="00913C90">
        <w:t>.</w:t>
      </w:r>
    </w:p>
  </w:footnote>
  <w:footnote w:id="6">
    <w:p w14:paraId="31D37E22" w14:textId="10201C2A" w:rsidR="00117F98" w:rsidRPr="00723015" w:rsidRDefault="00117F98" w:rsidP="00723015">
      <w:pPr>
        <w:pStyle w:val="FootnoteText"/>
      </w:pPr>
      <w:r w:rsidRPr="00AD1AC2">
        <w:rPr>
          <w:rStyle w:val="FootnoteReference"/>
          <w:lang w:val="en-GB"/>
        </w:rPr>
        <w:footnoteRef/>
      </w:r>
      <w:r w:rsidRPr="00AD1AC2">
        <w:tab/>
        <w:t>DDP (Delivered Duty Paid)</w:t>
      </w:r>
      <w:r w:rsidR="00253138" w:rsidRPr="00AD1AC2">
        <w:t xml:space="preserve"> </w:t>
      </w:r>
      <w:r w:rsidR="00967415">
        <w:t>–</w:t>
      </w:r>
      <w:r w:rsidRPr="00AD1AC2">
        <w:t xml:space="preserve"> Incoterms 2020 International Chamber of Commerce</w:t>
      </w:r>
      <w:r w:rsidRPr="00723015">
        <w:t xml:space="preserv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96F1AA9"/>
    <w:multiLevelType w:val="hybridMultilevel"/>
    <w:tmpl w:val="E62A7B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30"/>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2"/>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1"/>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8"/>
  </w:num>
  <w:num w:numId="35">
    <w:abstractNumId w:val="14"/>
  </w:num>
  <w:num w:numId="36">
    <w:abstractNumId w:val="16"/>
  </w:num>
  <w:num w:numId="37">
    <w:abstractNumId w:val="2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rislav Bogunovic">
    <w15:presenceInfo w15:providerId="Windows Live" w15:userId="81e04d03fa9c3c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EC0"/>
    <w:rsid w:val="000011D7"/>
    <w:rsid w:val="000012FD"/>
    <w:rsid w:val="000021E1"/>
    <w:rsid w:val="0000259F"/>
    <w:rsid w:val="00002F7E"/>
    <w:rsid w:val="00004290"/>
    <w:rsid w:val="000046BF"/>
    <w:rsid w:val="00005FE9"/>
    <w:rsid w:val="00007151"/>
    <w:rsid w:val="000076C2"/>
    <w:rsid w:val="00007DCD"/>
    <w:rsid w:val="00010561"/>
    <w:rsid w:val="00010EFB"/>
    <w:rsid w:val="000167B8"/>
    <w:rsid w:val="0002493B"/>
    <w:rsid w:val="00026133"/>
    <w:rsid w:val="00027333"/>
    <w:rsid w:val="000273F8"/>
    <w:rsid w:val="00030464"/>
    <w:rsid w:val="000305F7"/>
    <w:rsid w:val="00032EDE"/>
    <w:rsid w:val="000364F7"/>
    <w:rsid w:val="00036E25"/>
    <w:rsid w:val="00037C20"/>
    <w:rsid w:val="00037C48"/>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1C"/>
    <w:rsid w:val="000634D6"/>
    <w:rsid w:val="00063C56"/>
    <w:rsid w:val="00063C70"/>
    <w:rsid w:val="000640F3"/>
    <w:rsid w:val="00064BDF"/>
    <w:rsid w:val="000665DF"/>
    <w:rsid w:val="00066CBA"/>
    <w:rsid w:val="000714BB"/>
    <w:rsid w:val="0007671B"/>
    <w:rsid w:val="0008592A"/>
    <w:rsid w:val="00085CA1"/>
    <w:rsid w:val="00086094"/>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0B59"/>
    <w:rsid w:val="000B1236"/>
    <w:rsid w:val="000B756A"/>
    <w:rsid w:val="000B79F6"/>
    <w:rsid w:val="000C1BD8"/>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681"/>
    <w:rsid w:val="000D5F1B"/>
    <w:rsid w:val="000D66C0"/>
    <w:rsid w:val="000E0AE8"/>
    <w:rsid w:val="000E0DB4"/>
    <w:rsid w:val="000E291F"/>
    <w:rsid w:val="000E4C6C"/>
    <w:rsid w:val="000E7B75"/>
    <w:rsid w:val="000F124B"/>
    <w:rsid w:val="000F1339"/>
    <w:rsid w:val="000F1EA7"/>
    <w:rsid w:val="000F223D"/>
    <w:rsid w:val="000F5F5F"/>
    <w:rsid w:val="00100085"/>
    <w:rsid w:val="00101A03"/>
    <w:rsid w:val="00103348"/>
    <w:rsid w:val="00103913"/>
    <w:rsid w:val="0010447B"/>
    <w:rsid w:val="00104B37"/>
    <w:rsid w:val="0010518E"/>
    <w:rsid w:val="00111B28"/>
    <w:rsid w:val="00111CFF"/>
    <w:rsid w:val="00112739"/>
    <w:rsid w:val="00112B5C"/>
    <w:rsid w:val="00115916"/>
    <w:rsid w:val="00115A3D"/>
    <w:rsid w:val="001160E5"/>
    <w:rsid w:val="00116A45"/>
    <w:rsid w:val="00117F98"/>
    <w:rsid w:val="0012084F"/>
    <w:rsid w:val="00121DE4"/>
    <w:rsid w:val="001239FF"/>
    <w:rsid w:val="00123EDC"/>
    <w:rsid w:val="00124409"/>
    <w:rsid w:val="001252C0"/>
    <w:rsid w:val="0012677D"/>
    <w:rsid w:val="0013002E"/>
    <w:rsid w:val="00130184"/>
    <w:rsid w:val="001302A7"/>
    <w:rsid w:val="001309AB"/>
    <w:rsid w:val="00130EF1"/>
    <w:rsid w:val="0013201C"/>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2852"/>
    <w:rsid w:val="00174382"/>
    <w:rsid w:val="001744F6"/>
    <w:rsid w:val="00176019"/>
    <w:rsid w:val="001766D9"/>
    <w:rsid w:val="00176FDD"/>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6B89"/>
    <w:rsid w:val="001976A6"/>
    <w:rsid w:val="001A1207"/>
    <w:rsid w:val="001A2BC4"/>
    <w:rsid w:val="001A64D9"/>
    <w:rsid w:val="001A6C79"/>
    <w:rsid w:val="001B29E8"/>
    <w:rsid w:val="001B38DA"/>
    <w:rsid w:val="001B5454"/>
    <w:rsid w:val="001B660A"/>
    <w:rsid w:val="001C02B6"/>
    <w:rsid w:val="001C10AD"/>
    <w:rsid w:val="001C1D82"/>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403E"/>
    <w:rsid w:val="00205DC5"/>
    <w:rsid w:val="0020615A"/>
    <w:rsid w:val="00211229"/>
    <w:rsid w:val="00211E0F"/>
    <w:rsid w:val="002156A5"/>
    <w:rsid w:val="0021645D"/>
    <w:rsid w:val="00216F0D"/>
    <w:rsid w:val="00217E61"/>
    <w:rsid w:val="002209F1"/>
    <w:rsid w:val="00220BF7"/>
    <w:rsid w:val="00220FB1"/>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66F8"/>
    <w:rsid w:val="002476C5"/>
    <w:rsid w:val="0025137A"/>
    <w:rsid w:val="002514D1"/>
    <w:rsid w:val="0025177E"/>
    <w:rsid w:val="00251EA1"/>
    <w:rsid w:val="00252123"/>
    <w:rsid w:val="00253138"/>
    <w:rsid w:val="00253324"/>
    <w:rsid w:val="002550DD"/>
    <w:rsid w:val="00255693"/>
    <w:rsid w:val="002560BB"/>
    <w:rsid w:val="002561C8"/>
    <w:rsid w:val="00257CB1"/>
    <w:rsid w:val="002631C5"/>
    <w:rsid w:val="00264ACD"/>
    <w:rsid w:val="0026542C"/>
    <w:rsid w:val="00265DAC"/>
    <w:rsid w:val="002662FF"/>
    <w:rsid w:val="00266552"/>
    <w:rsid w:val="00266C6F"/>
    <w:rsid w:val="00270B57"/>
    <w:rsid w:val="00271230"/>
    <w:rsid w:val="00271650"/>
    <w:rsid w:val="00271700"/>
    <w:rsid w:val="00272A7B"/>
    <w:rsid w:val="00272D32"/>
    <w:rsid w:val="0027489F"/>
    <w:rsid w:val="0028364A"/>
    <w:rsid w:val="00284296"/>
    <w:rsid w:val="002850D0"/>
    <w:rsid w:val="00290561"/>
    <w:rsid w:val="00294190"/>
    <w:rsid w:val="0029557D"/>
    <w:rsid w:val="00295F57"/>
    <w:rsid w:val="00297AE5"/>
    <w:rsid w:val="002A0041"/>
    <w:rsid w:val="002A1860"/>
    <w:rsid w:val="002A2D36"/>
    <w:rsid w:val="002A43CB"/>
    <w:rsid w:val="002A6367"/>
    <w:rsid w:val="002A6CB1"/>
    <w:rsid w:val="002B0140"/>
    <w:rsid w:val="002B1865"/>
    <w:rsid w:val="002B6401"/>
    <w:rsid w:val="002B7402"/>
    <w:rsid w:val="002C0777"/>
    <w:rsid w:val="002C1EAD"/>
    <w:rsid w:val="002C240B"/>
    <w:rsid w:val="002C52E8"/>
    <w:rsid w:val="002C649A"/>
    <w:rsid w:val="002C7223"/>
    <w:rsid w:val="002D0CE1"/>
    <w:rsid w:val="002D17D2"/>
    <w:rsid w:val="002D1FCC"/>
    <w:rsid w:val="002D2FC0"/>
    <w:rsid w:val="002D4AC1"/>
    <w:rsid w:val="002D6EED"/>
    <w:rsid w:val="002E105B"/>
    <w:rsid w:val="002E1FB2"/>
    <w:rsid w:val="002E23F4"/>
    <w:rsid w:val="002E4C1B"/>
    <w:rsid w:val="002E4F56"/>
    <w:rsid w:val="002E5B4D"/>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26210"/>
    <w:rsid w:val="003308C6"/>
    <w:rsid w:val="003320FF"/>
    <w:rsid w:val="0033212F"/>
    <w:rsid w:val="00335E06"/>
    <w:rsid w:val="003409B8"/>
    <w:rsid w:val="003411A3"/>
    <w:rsid w:val="003420F1"/>
    <w:rsid w:val="0034220E"/>
    <w:rsid w:val="00343102"/>
    <w:rsid w:val="0034393A"/>
    <w:rsid w:val="00346DE3"/>
    <w:rsid w:val="00347B7E"/>
    <w:rsid w:val="00347D53"/>
    <w:rsid w:val="003502E9"/>
    <w:rsid w:val="0035089B"/>
    <w:rsid w:val="00351351"/>
    <w:rsid w:val="003551F4"/>
    <w:rsid w:val="00355841"/>
    <w:rsid w:val="003568F8"/>
    <w:rsid w:val="00360344"/>
    <w:rsid w:val="003613D2"/>
    <w:rsid w:val="00364FFD"/>
    <w:rsid w:val="00366112"/>
    <w:rsid w:val="00371851"/>
    <w:rsid w:val="00371F01"/>
    <w:rsid w:val="003721AD"/>
    <w:rsid w:val="00372540"/>
    <w:rsid w:val="00375E75"/>
    <w:rsid w:val="00376656"/>
    <w:rsid w:val="00384ABB"/>
    <w:rsid w:val="00384BAB"/>
    <w:rsid w:val="00385FFC"/>
    <w:rsid w:val="00386409"/>
    <w:rsid w:val="00387C56"/>
    <w:rsid w:val="003902B3"/>
    <w:rsid w:val="00391D90"/>
    <w:rsid w:val="003925E9"/>
    <w:rsid w:val="00392A7E"/>
    <w:rsid w:val="00394E9F"/>
    <w:rsid w:val="003A02A1"/>
    <w:rsid w:val="003A23F5"/>
    <w:rsid w:val="003A474A"/>
    <w:rsid w:val="003B1AB7"/>
    <w:rsid w:val="003B3C9C"/>
    <w:rsid w:val="003B48B4"/>
    <w:rsid w:val="003C0747"/>
    <w:rsid w:val="003C13BA"/>
    <w:rsid w:val="003C3B2A"/>
    <w:rsid w:val="003C3CC5"/>
    <w:rsid w:val="003C542D"/>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437E"/>
    <w:rsid w:val="00417269"/>
    <w:rsid w:val="00420666"/>
    <w:rsid w:val="00420F10"/>
    <w:rsid w:val="00421363"/>
    <w:rsid w:val="0042695A"/>
    <w:rsid w:val="004272A7"/>
    <w:rsid w:val="004300D4"/>
    <w:rsid w:val="004316F0"/>
    <w:rsid w:val="00433D5F"/>
    <w:rsid w:val="004365AD"/>
    <w:rsid w:val="00437927"/>
    <w:rsid w:val="00440315"/>
    <w:rsid w:val="00442FF2"/>
    <w:rsid w:val="004434F8"/>
    <w:rsid w:val="00444044"/>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23"/>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0FF9"/>
    <w:rsid w:val="004F1264"/>
    <w:rsid w:val="004F2D4B"/>
    <w:rsid w:val="004F5C57"/>
    <w:rsid w:val="004F6EE9"/>
    <w:rsid w:val="004F7E7A"/>
    <w:rsid w:val="005005D7"/>
    <w:rsid w:val="00501FF0"/>
    <w:rsid w:val="0050273F"/>
    <w:rsid w:val="00502B15"/>
    <w:rsid w:val="00503427"/>
    <w:rsid w:val="00506A24"/>
    <w:rsid w:val="005071E3"/>
    <w:rsid w:val="00510A01"/>
    <w:rsid w:val="00511BC4"/>
    <w:rsid w:val="00515616"/>
    <w:rsid w:val="00516552"/>
    <w:rsid w:val="00521CE8"/>
    <w:rsid w:val="00523284"/>
    <w:rsid w:val="00526740"/>
    <w:rsid w:val="00531717"/>
    <w:rsid w:val="00531CAA"/>
    <w:rsid w:val="00533C8D"/>
    <w:rsid w:val="00535826"/>
    <w:rsid w:val="00536B4A"/>
    <w:rsid w:val="00537189"/>
    <w:rsid w:val="00542B8F"/>
    <w:rsid w:val="00542E0F"/>
    <w:rsid w:val="00545957"/>
    <w:rsid w:val="00552278"/>
    <w:rsid w:val="00553C0A"/>
    <w:rsid w:val="00555BFC"/>
    <w:rsid w:val="00556923"/>
    <w:rsid w:val="00556C83"/>
    <w:rsid w:val="00556DDD"/>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6569"/>
    <w:rsid w:val="005D72F7"/>
    <w:rsid w:val="005E0B76"/>
    <w:rsid w:val="005E158A"/>
    <w:rsid w:val="005E2EE8"/>
    <w:rsid w:val="005E7E79"/>
    <w:rsid w:val="005F0563"/>
    <w:rsid w:val="005F1EC7"/>
    <w:rsid w:val="005F1F05"/>
    <w:rsid w:val="005F3C51"/>
    <w:rsid w:val="005F3E6B"/>
    <w:rsid w:val="005F62D0"/>
    <w:rsid w:val="005F7A76"/>
    <w:rsid w:val="005F7DC0"/>
    <w:rsid w:val="00601F75"/>
    <w:rsid w:val="006026B3"/>
    <w:rsid w:val="00602C4D"/>
    <w:rsid w:val="00603B4B"/>
    <w:rsid w:val="00604C46"/>
    <w:rsid w:val="006106C0"/>
    <w:rsid w:val="00613E4C"/>
    <w:rsid w:val="00614AE9"/>
    <w:rsid w:val="00614DF8"/>
    <w:rsid w:val="006164B8"/>
    <w:rsid w:val="00621C05"/>
    <w:rsid w:val="0062259D"/>
    <w:rsid w:val="00623016"/>
    <w:rsid w:val="00625741"/>
    <w:rsid w:val="006311FE"/>
    <w:rsid w:val="00633505"/>
    <w:rsid w:val="00633829"/>
    <w:rsid w:val="00633D3A"/>
    <w:rsid w:val="00633E6D"/>
    <w:rsid w:val="006356A1"/>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51DB"/>
    <w:rsid w:val="00656270"/>
    <w:rsid w:val="0066145D"/>
    <w:rsid w:val="00661B3C"/>
    <w:rsid w:val="00663879"/>
    <w:rsid w:val="00663BBD"/>
    <w:rsid w:val="0066413C"/>
    <w:rsid w:val="0066519D"/>
    <w:rsid w:val="00670E5E"/>
    <w:rsid w:val="00674138"/>
    <w:rsid w:val="00675D72"/>
    <w:rsid w:val="00677500"/>
    <w:rsid w:val="0068247E"/>
    <w:rsid w:val="00682804"/>
    <w:rsid w:val="00682F25"/>
    <w:rsid w:val="00684438"/>
    <w:rsid w:val="0069153C"/>
    <w:rsid w:val="00691664"/>
    <w:rsid w:val="006917B2"/>
    <w:rsid w:val="00692095"/>
    <w:rsid w:val="00694259"/>
    <w:rsid w:val="006965FF"/>
    <w:rsid w:val="00696FDD"/>
    <w:rsid w:val="006A3796"/>
    <w:rsid w:val="006A5F84"/>
    <w:rsid w:val="006B0532"/>
    <w:rsid w:val="006B0AB1"/>
    <w:rsid w:val="006B1C68"/>
    <w:rsid w:val="006B3EAE"/>
    <w:rsid w:val="006B5B42"/>
    <w:rsid w:val="006C2F05"/>
    <w:rsid w:val="006C513D"/>
    <w:rsid w:val="006D2C59"/>
    <w:rsid w:val="006D3BA1"/>
    <w:rsid w:val="006D4CEC"/>
    <w:rsid w:val="006D653B"/>
    <w:rsid w:val="006E0EEA"/>
    <w:rsid w:val="006E1DB1"/>
    <w:rsid w:val="006E226A"/>
    <w:rsid w:val="006E324F"/>
    <w:rsid w:val="006E3CA5"/>
    <w:rsid w:val="006E4A76"/>
    <w:rsid w:val="006E56FD"/>
    <w:rsid w:val="006E6880"/>
    <w:rsid w:val="006E6DD5"/>
    <w:rsid w:val="006F1570"/>
    <w:rsid w:val="006F210E"/>
    <w:rsid w:val="006F320C"/>
    <w:rsid w:val="006F43E5"/>
    <w:rsid w:val="006F7CB5"/>
    <w:rsid w:val="00700D93"/>
    <w:rsid w:val="00702131"/>
    <w:rsid w:val="00703425"/>
    <w:rsid w:val="00703D69"/>
    <w:rsid w:val="007069A0"/>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36155"/>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25F2"/>
    <w:rsid w:val="0078396C"/>
    <w:rsid w:val="00785050"/>
    <w:rsid w:val="00787CA0"/>
    <w:rsid w:val="00792A1B"/>
    <w:rsid w:val="007939C3"/>
    <w:rsid w:val="0079405A"/>
    <w:rsid w:val="007A0045"/>
    <w:rsid w:val="007A0144"/>
    <w:rsid w:val="007A01BB"/>
    <w:rsid w:val="007A0C47"/>
    <w:rsid w:val="007A2060"/>
    <w:rsid w:val="007B10D9"/>
    <w:rsid w:val="007B15A3"/>
    <w:rsid w:val="007B17A4"/>
    <w:rsid w:val="007B65DB"/>
    <w:rsid w:val="007B73E7"/>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1C53"/>
    <w:rsid w:val="007F634B"/>
    <w:rsid w:val="007F661B"/>
    <w:rsid w:val="007F6802"/>
    <w:rsid w:val="00802784"/>
    <w:rsid w:val="00803383"/>
    <w:rsid w:val="00804BDA"/>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27A50"/>
    <w:rsid w:val="00830ACF"/>
    <w:rsid w:val="00830D9C"/>
    <w:rsid w:val="00834EA4"/>
    <w:rsid w:val="00841806"/>
    <w:rsid w:val="0084292E"/>
    <w:rsid w:val="00843C50"/>
    <w:rsid w:val="00844694"/>
    <w:rsid w:val="00845115"/>
    <w:rsid w:val="00852D81"/>
    <w:rsid w:val="00853F9D"/>
    <w:rsid w:val="0085667F"/>
    <w:rsid w:val="008617F3"/>
    <w:rsid w:val="0086414D"/>
    <w:rsid w:val="008658F6"/>
    <w:rsid w:val="008670ED"/>
    <w:rsid w:val="00867375"/>
    <w:rsid w:val="0086759F"/>
    <w:rsid w:val="00870FD6"/>
    <w:rsid w:val="008718AA"/>
    <w:rsid w:val="00872830"/>
    <w:rsid w:val="008808CB"/>
    <w:rsid w:val="00880D7C"/>
    <w:rsid w:val="008847D1"/>
    <w:rsid w:val="00885882"/>
    <w:rsid w:val="008859E6"/>
    <w:rsid w:val="00886A73"/>
    <w:rsid w:val="008915E9"/>
    <w:rsid w:val="00891D12"/>
    <w:rsid w:val="00892CE9"/>
    <w:rsid w:val="008934F5"/>
    <w:rsid w:val="008A048D"/>
    <w:rsid w:val="008A1182"/>
    <w:rsid w:val="008A2256"/>
    <w:rsid w:val="008A39B7"/>
    <w:rsid w:val="008B0F34"/>
    <w:rsid w:val="008B2A9C"/>
    <w:rsid w:val="008C14A7"/>
    <w:rsid w:val="008C284B"/>
    <w:rsid w:val="008C4E79"/>
    <w:rsid w:val="008C5A40"/>
    <w:rsid w:val="008C5DAA"/>
    <w:rsid w:val="008C787A"/>
    <w:rsid w:val="008E40E2"/>
    <w:rsid w:val="008E6C57"/>
    <w:rsid w:val="008E6D20"/>
    <w:rsid w:val="008E7470"/>
    <w:rsid w:val="008E7587"/>
    <w:rsid w:val="008F2E42"/>
    <w:rsid w:val="008F362F"/>
    <w:rsid w:val="008F3866"/>
    <w:rsid w:val="008F3B55"/>
    <w:rsid w:val="008F3D27"/>
    <w:rsid w:val="008F5894"/>
    <w:rsid w:val="008F77A2"/>
    <w:rsid w:val="0090127D"/>
    <w:rsid w:val="009018A4"/>
    <w:rsid w:val="009026C6"/>
    <w:rsid w:val="009030B0"/>
    <w:rsid w:val="00905F21"/>
    <w:rsid w:val="00913C90"/>
    <w:rsid w:val="00913D8C"/>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56434"/>
    <w:rsid w:val="00961615"/>
    <w:rsid w:val="0096647C"/>
    <w:rsid w:val="00967415"/>
    <w:rsid w:val="0097530B"/>
    <w:rsid w:val="009756CC"/>
    <w:rsid w:val="00980A42"/>
    <w:rsid w:val="00985BEF"/>
    <w:rsid w:val="00986D62"/>
    <w:rsid w:val="00990FF8"/>
    <w:rsid w:val="00994AFD"/>
    <w:rsid w:val="009956B4"/>
    <w:rsid w:val="009976B3"/>
    <w:rsid w:val="00997B0F"/>
    <w:rsid w:val="00997EEA"/>
    <w:rsid w:val="009A08A9"/>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C690C"/>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1D6D"/>
    <w:rsid w:val="00A42161"/>
    <w:rsid w:val="00A4424B"/>
    <w:rsid w:val="00A4510E"/>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7DB"/>
    <w:rsid w:val="00A75D60"/>
    <w:rsid w:val="00A77708"/>
    <w:rsid w:val="00A808EF"/>
    <w:rsid w:val="00A820FC"/>
    <w:rsid w:val="00A826AD"/>
    <w:rsid w:val="00A8413B"/>
    <w:rsid w:val="00A845B1"/>
    <w:rsid w:val="00A90875"/>
    <w:rsid w:val="00A90D11"/>
    <w:rsid w:val="00A924EC"/>
    <w:rsid w:val="00A93219"/>
    <w:rsid w:val="00A9509F"/>
    <w:rsid w:val="00AA24A4"/>
    <w:rsid w:val="00AA4766"/>
    <w:rsid w:val="00AA6CE1"/>
    <w:rsid w:val="00AA780B"/>
    <w:rsid w:val="00AB1CC3"/>
    <w:rsid w:val="00AB2157"/>
    <w:rsid w:val="00AB26E0"/>
    <w:rsid w:val="00AB29A9"/>
    <w:rsid w:val="00AB3AB0"/>
    <w:rsid w:val="00AB3D38"/>
    <w:rsid w:val="00AB45D7"/>
    <w:rsid w:val="00AB4760"/>
    <w:rsid w:val="00AB5A11"/>
    <w:rsid w:val="00AB5ED5"/>
    <w:rsid w:val="00AB66A5"/>
    <w:rsid w:val="00AB78D4"/>
    <w:rsid w:val="00AC0514"/>
    <w:rsid w:val="00AC07D4"/>
    <w:rsid w:val="00AC0DE2"/>
    <w:rsid w:val="00AC2621"/>
    <w:rsid w:val="00AC56E6"/>
    <w:rsid w:val="00AC58F6"/>
    <w:rsid w:val="00AC7636"/>
    <w:rsid w:val="00AD0140"/>
    <w:rsid w:val="00AD0D7A"/>
    <w:rsid w:val="00AD1130"/>
    <w:rsid w:val="00AD1AC2"/>
    <w:rsid w:val="00AD5536"/>
    <w:rsid w:val="00AE5192"/>
    <w:rsid w:val="00AE6600"/>
    <w:rsid w:val="00AE7D13"/>
    <w:rsid w:val="00AF2A32"/>
    <w:rsid w:val="00AF4052"/>
    <w:rsid w:val="00AF4443"/>
    <w:rsid w:val="00AF47CA"/>
    <w:rsid w:val="00AF507E"/>
    <w:rsid w:val="00B0575C"/>
    <w:rsid w:val="00B07102"/>
    <w:rsid w:val="00B1032A"/>
    <w:rsid w:val="00B1165D"/>
    <w:rsid w:val="00B13538"/>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6CC"/>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42E3"/>
    <w:rsid w:val="00BA70CB"/>
    <w:rsid w:val="00BB2075"/>
    <w:rsid w:val="00BB2090"/>
    <w:rsid w:val="00BB2C91"/>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1F9F"/>
    <w:rsid w:val="00BE34FF"/>
    <w:rsid w:val="00BE3AD8"/>
    <w:rsid w:val="00BE50BC"/>
    <w:rsid w:val="00BF1A9A"/>
    <w:rsid w:val="00BF321F"/>
    <w:rsid w:val="00BF498A"/>
    <w:rsid w:val="00BF50A2"/>
    <w:rsid w:val="00BF56A6"/>
    <w:rsid w:val="00C00D34"/>
    <w:rsid w:val="00C01223"/>
    <w:rsid w:val="00C0329C"/>
    <w:rsid w:val="00C055D9"/>
    <w:rsid w:val="00C07667"/>
    <w:rsid w:val="00C123BB"/>
    <w:rsid w:val="00C12AF0"/>
    <w:rsid w:val="00C13C29"/>
    <w:rsid w:val="00C144CA"/>
    <w:rsid w:val="00C159F1"/>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472E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26C9"/>
    <w:rsid w:val="00CB30AA"/>
    <w:rsid w:val="00CB3E27"/>
    <w:rsid w:val="00CB4E1D"/>
    <w:rsid w:val="00CC1A28"/>
    <w:rsid w:val="00CC37B1"/>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3EA6"/>
    <w:rsid w:val="00D04484"/>
    <w:rsid w:val="00D077D2"/>
    <w:rsid w:val="00D07A31"/>
    <w:rsid w:val="00D10829"/>
    <w:rsid w:val="00D1398A"/>
    <w:rsid w:val="00D15C09"/>
    <w:rsid w:val="00D16ADA"/>
    <w:rsid w:val="00D17B81"/>
    <w:rsid w:val="00D17EE8"/>
    <w:rsid w:val="00D21056"/>
    <w:rsid w:val="00D243E7"/>
    <w:rsid w:val="00D24469"/>
    <w:rsid w:val="00D24893"/>
    <w:rsid w:val="00D312D2"/>
    <w:rsid w:val="00D31A2C"/>
    <w:rsid w:val="00D33BE3"/>
    <w:rsid w:val="00D37459"/>
    <w:rsid w:val="00D37E3E"/>
    <w:rsid w:val="00D40ADF"/>
    <w:rsid w:val="00D43612"/>
    <w:rsid w:val="00D44362"/>
    <w:rsid w:val="00D45256"/>
    <w:rsid w:val="00D4697C"/>
    <w:rsid w:val="00D515DB"/>
    <w:rsid w:val="00D52CBF"/>
    <w:rsid w:val="00D5346B"/>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04A4"/>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6E3"/>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16FDE"/>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4053"/>
    <w:rsid w:val="00E6430F"/>
    <w:rsid w:val="00E65BB2"/>
    <w:rsid w:val="00E66FD7"/>
    <w:rsid w:val="00E71565"/>
    <w:rsid w:val="00E71C9B"/>
    <w:rsid w:val="00E72143"/>
    <w:rsid w:val="00E730A5"/>
    <w:rsid w:val="00E734D1"/>
    <w:rsid w:val="00E7364F"/>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224"/>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1EA5"/>
    <w:rsid w:val="00ED219D"/>
    <w:rsid w:val="00ED3206"/>
    <w:rsid w:val="00ED4386"/>
    <w:rsid w:val="00ED61DF"/>
    <w:rsid w:val="00EE0ED9"/>
    <w:rsid w:val="00EE109E"/>
    <w:rsid w:val="00EE20AC"/>
    <w:rsid w:val="00EE23B1"/>
    <w:rsid w:val="00EE2E55"/>
    <w:rsid w:val="00EE382A"/>
    <w:rsid w:val="00EE3EB0"/>
    <w:rsid w:val="00EE6BC0"/>
    <w:rsid w:val="00EE7E2A"/>
    <w:rsid w:val="00EF08B7"/>
    <w:rsid w:val="00EF1C05"/>
    <w:rsid w:val="00EF2266"/>
    <w:rsid w:val="00EF2700"/>
    <w:rsid w:val="00EF277A"/>
    <w:rsid w:val="00EF3951"/>
    <w:rsid w:val="00EF6426"/>
    <w:rsid w:val="00F01A04"/>
    <w:rsid w:val="00F02006"/>
    <w:rsid w:val="00F041A6"/>
    <w:rsid w:val="00F0574A"/>
    <w:rsid w:val="00F10944"/>
    <w:rsid w:val="00F1517D"/>
    <w:rsid w:val="00F163FF"/>
    <w:rsid w:val="00F166D4"/>
    <w:rsid w:val="00F16860"/>
    <w:rsid w:val="00F25C38"/>
    <w:rsid w:val="00F33A99"/>
    <w:rsid w:val="00F35DE1"/>
    <w:rsid w:val="00F40E0E"/>
    <w:rsid w:val="00F42488"/>
    <w:rsid w:val="00F42A1D"/>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75E4F"/>
    <w:rsid w:val="00F8016B"/>
    <w:rsid w:val="00F804E1"/>
    <w:rsid w:val="00F84AE0"/>
    <w:rsid w:val="00F874CE"/>
    <w:rsid w:val="00F87536"/>
    <w:rsid w:val="00F87F88"/>
    <w:rsid w:val="00F90A9F"/>
    <w:rsid w:val="00F91271"/>
    <w:rsid w:val="00F91DF6"/>
    <w:rsid w:val="00F92288"/>
    <w:rsid w:val="00F953EB"/>
    <w:rsid w:val="00F962E3"/>
    <w:rsid w:val="00F973FC"/>
    <w:rsid w:val="00FA2FF2"/>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 w:val="00FF33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BF7C5345-32CB-4347-990B-36A6CA51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ME"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219"/>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ec.europa.eu/budget/explained/management/protecting/protect_en.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cu@mif.gov.me"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fcu@mif.gov.me"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3209-75AB-48B1-BCCC-D03D34536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6529</Words>
  <Characters>37217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43659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Aleksandar Markovic</cp:lastModifiedBy>
  <cp:revision>17</cp:revision>
  <cp:lastPrinted>2018-04-13T13:21:00Z</cp:lastPrinted>
  <dcterms:created xsi:type="dcterms:W3CDTF">2025-04-04T08:52:00Z</dcterms:created>
  <dcterms:modified xsi:type="dcterms:W3CDTF">2025-04-30T06:55:00Z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2023-04-04T08:25:04Z</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ee81b4b7-452f-47a1-9376-022cade272e5</vt:lpwstr>
  </property>
  <property fmtid="{D5CDD505-2E9C-101B-9397-08002B2CF9AE}" pid="9" name="MSIP_Label_6bd9ddd1-4d20-43f6-abfa-fc3c07406f94_ContentBits">
    <vt:lpwstr>0</vt:lpwstr>
  </property>
</Properties>
</file>