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2EA" w:rsidRPr="003734CF" w:rsidRDefault="001E52EA" w:rsidP="001E52EA">
      <w:pPr>
        <w:jc w:val="center"/>
        <w:rPr>
          <w:rFonts w:ascii="Arial" w:hAnsi="Arial" w:cs="Arial"/>
          <w:b/>
          <w:sz w:val="16"/>
          <w:lang w:val="pt-BR"/>
        </w:rPr>
      </w:pPr>
      <w:r>
        <w:rPr>
          <w:rFonts w:ascii="Arial" w:hAnsi="Arial" w:cs="Arial"/>
          <w:sz w:val="16"/>
          <w:lang w:val="es-ES_tradnl"/>
        </w:rPr>
        <w:t xml:space="preserve"> </w:t>
      </w:r>
    </w:p>
    <w:p w:rsidR="001E52EA" w:rsidRDefault="001E52EA" w:rsidP="001E52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 za podnošenje prijedloga programa Komisiji za raspodjelu dijela prihoda od igara na sreću</w:t>
      </w:r>
    </w:p>
    <w:p w:rsidR="001E52EA" w:rsidRPr="00C03F92" w:rsidRDefault="001E52EA" w:rsidP="001E52EA">
      <w:pPr>
        <w:ind w:left="360"/>
        <w:jc w:val="both"/>
        <w:rPr>
          <w:b/>
          <w:sz w:val="20"/>
          <w:szCs w:val="20"/>
        </w:rPr>
      </w:pPr>
    </w:p>
    <w:p w:rsidR="001E52EA" w:rsidRDefault="001E52EA" w:rsidP="001E52EA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9E53ED">
        <w:rPr>
          <w:b/>
          <w:sz w:val="28"/>
          <w:szCs w:val="28"/>
          <w:u w:val="single"/>
        </w:rPr>
        <w:t xml:space="preserve">Kategorija </w:t>
      </w:r>
      <w:r>
        <w:rPr>
          <w:b/>
          <w:sz w:val="28"/>
          <w:szCs w:val="28"/>
          <w:u w:val="single"/>
        </w:rPr>
        <w:t>A (projekti do 15.000,00 EUR)</w:t>
      </w:r>
      <w:r>
        <w:rPr>
          <w:rStyle w:val="FootnoteReference"/>
          <w:b/>
          <w:sz w:val="28"/>
          <w:szCs w:val="28"/>
        </w:rPr>
        <w:footnoteReference w:id="2"/>
      </w:r>
    </w:p>
    <w:p w:rsidR="001E52EA" w:rsidRDefault="001E52EA" w:rsidP="001E52EA">
      <w:pPr>
        <w:pStyle w:val="BodyText"/>
      </w:pPr>
    </w:p>
    <w:p w:rsidR="001E52EA" w:rsidRDefault="001E52EA" w:rsidP="001E52EA">
      <w:pPr>
        <w:rPr>
          <w:bCs/>
        </w:rPr>
      </w:pPr>
      <w:r>
        <w:rPr>
          <w:b/>
          <w:bCs/>
        </w:rPr>
        <w:t xml:space="preserve">Za: </w:t>
      </w:r>
      <w:r>
        <w:rPr>
          <w:bCs/>
        </w:rPr>
        <w:t>Komisija za raspodjelu dijela prihoda od igara na sreću</w:t>
      </w:r>
    </w:p>
    <w:p w:rsidR="001E52EA" w:rsidRPr="00346704" w:rsidRDefault="001E52EA" w:rsidP="001E52EA">
      <w:pPr>
        <w:rPr>
          <w:bCs/>
        </w:rPr>
      </w:pPr>
      <w:r w:rsidRPr="00346704">
        <w:rPr>
          <w:b/>
          <w:bCs/>
        </w:rPr>
        <w:t>Oblast:</w:t>
      </w:r>
      <w:r>
        <w:rPr>
          <w:b/>
          <w:bCs/>
        </w:rPr>
        <w:t xml:space="preserve"> </w:t>
      </w:r>
      <w:r>
        <w:rPr>
          <w:bCs/>
        </w:rPr>
        <w:t>(zaokružite oblast za koju konkurišete)</w:t>
      </w:r>
    </w:p>
    <w:p w:rsidR="001E52EA" w:rsidRPr="00346704" w:rsidRDefault="001E52EA" w:rsidP="001E52EA">
      <w:pPr>
        <w:pStyle w:val="ListParagraph"/>
        <w:numPr>
          <w:ilvl w:val="0"/>
          <w:numId w:val="3"/>
        </w:numPr>
        <w:rPr>
          <w:bCs/>
        </w:rPr>
      </w:pPr>
      <w:r w:rsidRPr="00346704">
        <w:rPr>
          <w:bCs/>
        </w:rPr>
        <w:t>Socijalna zaštita i humanitarne djelatnosti</w:t>
      </w:r>
    </w:p>
    <w:p w:rsidR="001E52EA" w:rsidRPr="00346704" w:rsidRDefault="001E52EA" w:rsidP="001E52EA">
      <w:pPr>
        <w:pStyle w:val="ListParagraph"/>
        <w:numPr>
          <w:ilvl w:val="0"/>
          <w:numId w:val="3"/>
        </w:numPr>
        <w:rPr>
          <w:bCs/>
        </w:rPr>
      </w:pPr>
      <w:r w:rsidRPr="00346704">
        <w:rPr>
          <w:bCs/>
        </w:rPr>
        <w:t>Zadovoljavanje potreba lica sa invaliditetom</w:t>
      </w:r>
    </w:p>
    <w:p w:rsidR="001E52EA" w:rsidRPr="00346704" w:rsidRDefault="001E52EA" w:rsidP="001E52EA">
      <w:pPr>
        <w:pStyle w:val="ListParagraph"/>
        <w:numPr>
          <w:ilvl w:val="0"/>
          <w:numId w:val="3"/>
        </w:numPr>
        <w:rPr>
          <w:bCs/>
        </w:rPr>
      </w:pPr>
      <w:r w:rsidRPr="00346704">
        <w:rPr>
          <w:bCs/>
        </w:rPr>
        <w:t>Razvoj sporta</w:t>
      </w:r>
    </w:p>
    <w:p w:rsidR="001E52EA" w:rsidRPr="00346704" w:rsidRDefault="001E52EA" w:rsidP="001E52EA">
      <w:pPr>
        <w:pStyle w:val="ListParagraph"/>
        <w:numPr>
          <w:ilvl w:val="0"/>
          <w:numId w:val="3"/>
        </w:numPr>
        <w:rPr>
          <w:bCs/>
        </w:rPr>
      </w:pPr>
      <w:r w:rsidRPr="00346704">
        <w:rPr>
          <w:bCs/>
        </w:rPr>
        <w:t>Kultura i tehnička kultura</w:t>
      </w:r>
    </w:p>
    <w:p w:rsidR="001E52EA" w:rsidRPr="00346704" w:rsidRDefault="001E52EA" w:rsidP="001E52EA">
      <w:pPr>
        <w:pStyle w:val="ListParagraph"/>
        <w:numPr>
          <w:ilvl w:val="0"/>
          <w:numId w:val="3"/>
        </w:numPr>
        <w:rPr>
          <w:bCs/>
        </w:rPr>
      </w:pPr>
      <w:r w:rsidRPr="00346704">
        <w:rPr>
          <w:bCs/>
        </w:rPr>
        <w:t>Vaninstitucionalno obrazovanje i vaspitavanje djece i omladine</w:t>
      </w:r>
    </w:p>
    <w:p w:rsidR="001E52EA" w:rsidRPr="00346704" w:rsidRDefault="001E52EA" w:rsidP="001E52EA">
      <w:pPr>
        <w:pStyle w:val="ListParagraph"/>
        <w:numPr>
          <w:ilvl w:val="0"/>
          <w:numId w:val="3"/>
        </w:numPr>
        <w:rPr>
          <w:bCs/>
        </w:rPr>
      </w:pPr>
      <w:r w:rsidRPr="00346704">
        <w:rPr>
          <w:bCs/>
        </w:rPr>
        <w:t>Doprinos u borbi protiv droge i svih oblika zavisnosti</w:t>
      </w:r>
    </w:p>
    <w:p w:rsidR="001E52EA" w:rsidRDefault="001E52EA" w:rsidP="001E52EA">
      <w:pPr>
        <w:jc w:val="both"/>
        <w:rPr>
          <w:b/>
          <w:bCs/>
        </w:rPr>
      </w:pPr>
      <w:r w:rsidRPr="00A26DAC">
        <w:rPr>
          <w:b/>
          <w:bCs/>
          <w:u w:val="single"/>
        </w:rPr>
        <w:t>1.) Naziv organizacije</w:t>
      </w:r>
      <w:r>
        <w:rPr>
          <w:b/>
          <w:bCs/>
        </w:rPr>
        <w:t xml:space="preserve">: </w:t>
      </w:r>
    </w:p>
    <w:p w:rsidR="001E52EA" w:rsidRDefault="001E52EA" w:rsidP="001E52EA">
      <w:pPr>
        <w:jc w:val="both"/>
        <w:rPr>
          <w:bCs/>
        </w:rPr>
      </w:pPr>
    </w:p>
    <w:p w:rsidR="001E52EA" w:rsidRDefault="001E52EA" w:rsidP="001E52EA">
      <w:pPr>
        <w:jc w:val="both"/>
        <w:rPr>
          <w:bCs/>
        </w:rPr>
      </w:pPr>
      <w:r w:rsidRPr="00A26DAC">
        <w:rPr>
          <w:bCs/>
        </w:rPr>
        <w:t>Institut za evropske integracije i međunarodnu saradnju, Jovana Tomaševića 2, Podgorica</w:t>
      </w:r>
    </w:p>
    <w:p w:rsidR="001E52EA" w:rsidRPr="00A26DAC" w:rsidRDefault="001E52EA" w:rsidP="001E52EA">
      <w:pPr>
        <w:jc w:val="both"/>
        <w:rPr>
          <w:bCs/>
        </w:rPr>
      </w:pPr>
      <w:r>
        <w:rPr>
          <w:bCs/>
        </w:rPr>
        <w:t>067208002</w:t>
      </w:r>
    </w:p>
    <w:p w:rsidR="001E52EA" w:rsidRDefault="001E52EA" w:rsidP="001E52EA">
      <w:pPr>
        <w:jc w:val="both"/>
        <w:rPr>
          <w:b/>
          <w:bCs/>
        </w:rPr>
      </w:pPr>
    </w:p>
    <w:p w:rsidR="001E52EA" w:rsidRPr="00A26DAC" w:rsidRDefault="001E52EA" w:rsidP="001E52EA">
      <w:pPr>
        <w:jc w:val="both"/>
        <w:rPr>
          <w:b/>
          <w:bCs/>
          <w:u w:val="single"/>
        </w:rPr>
      </w:pPr>
      <w:r w:rsidRPr="00A26DAC">
        <w:rPr>
          <w:b/>
          <w:bCs/>
          <w:u w:val="single"/>
        </w:rPr>
        <w:t>2.) Naziv programa:</w:t>
      </w:r>
    </w:p>
    <w:p w:rsidR="001E52EA" w:rsidRDefault="001E52EA" w:rsidP="001E52EA">
      <w:pPr>
        <w:jc w:val="both"/>
        <w:rPr>
          <w:b/>
          <w:bCs/>
        </w:rPr>
      </w:pPr>
    </w:p>
    <w:p w:rsidR="001E52EA" w:rsidRDefault="001E52EA" w:rsidP="001E52EA">
      <w:pPr>
        <w:jc w:val="center"/>
        <w:rPr>
          <w:b/>
          <w:bCs/>
        </w:rPr>
      </w:pPr>
      <w:r>
        <w:rPr>
          <w:b/>
          <w:bCs/>
        </w:rPr>
        <w:t>„UPRAVLJANJE KULTURNIM NASLEĐEM I NEGOVA TURISTIČKA VALORUZACIJA U PROJEKTU EURODISTRIKTA JUŽNI JADRAN“</w:t>
      </w:r>
    </w:p>
    <w:p w:rsidR="001E52EA" w:rsidRDefault="001E52EA" w:rsidP="001E52EA">
      <w:pPr>
        <w:jc w:val="center"/>
        <w:rPr>
          <w:b/>
          <w:bCs/>
        </w:rPr>
      </w:pPr>
    </w:p>
    <w:p w:rsidR="001E52EA" w:rsidRDefault="001E52EA" w:rsidP="001E52EA">
      <w:pPr>
        <w:jc w:val="both"/>
        <w:rPr>
          <w:b/>
          <w:bCs/>
          <w:u w:val="single"/>
        </w:rPr>
      </w:pPr>
      <w:r w:rsidRPr="006630CC">
        <w:rPr>
          <w:b/>
          <w:bCs/>
          <w:u w:val="single"/>
        </w:rPr>
        <w:t>3.) Kategorija A</w:t>
      </w:r>
    </w:p>
    <w:p w:rsidR="001E52EA" w:rsidRDefault="001E52EA" w:rsidP="001E52EA">
      <w:pPr>
        <w:jc w:val="both"/>
        <w:rPr>
          <w:b/>
          <w:bCs/>
          <w:u w:val="single"/>
        </w:rPr>
      </w:pPr>
    </w:p>
    <w:p w:rsidR="001E52EA" w:rsidRDefault="001E52EA" w:rsidP="001E52E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4.) Oblast problema:</w:t>
      </w:r>
    </w:p>
    <w:p w:rsidR="001E52EA" w:rsidRDefault="001E52EA" w:rsidP="001E52EA">
      <w:pPr>
        <w:jc w:val="both"/>
        <w:rPr>
          <w:bCs/>
        </w:rPr>
      </w:pPr>
      <w:r w:rsidRPr="006630CC">
        <w:rPr>
          <w:bCs/>
        </w:rPr>
        <w:t>Kulture i tehnička kultura</w:t>
      </w:r>
    </w:p>
    <w:p w:rsidR="001E52EA" w:rsidRDefault="001E52EA" w:rsidP="001E52EA">
      <w:pPr>
        <w:jc w:val="both"/>
        <w:rPr>
          <w:bCs/>
        </w:rPr>
      </w:pPr>
    </w:p>
    <w:p w:rsidR="001E52EA" w:rsidRPr="006630CC" w:rsidRDefault="001E52EA" w:rsidP="001E52EA">
      <w:pPr>
        <w:jc w:val="both"/>
        <w:rPr>
          <w:b/>
          <w:bCs/>
          <w:u w:val="single"/>
        </w:rPr>
      </w:pPr>
      <w:r w:rsidRPr="006630CC">
        <w:rPr>
          <w:b/>
          <w:bCs/>
          <w:u w:val="single"/>
        </w:rPr>
        <w:t>5.) Kratak sadržaj plana i programa</w:t>
      </w:r>
      <w:r>
        <w:rPr>
          <w:b/>
          <w:bCs/>
          <w:u w:val="single"/>
        </w:rPr>
        <w:t>:</w:t>
      </w:r>
    </w:p>
    <w:p w:rsidR="001E52EA" w:rsidRDefault="001E52EA" w:rsidP="001E52EA">
      <w:pPr>
        <w:pStyle w:val="Heading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52EA" w:rsidRDefault="001E52EA" w:rsidP="001E52EA">
      <w:pPr>
        <w:pStyle w:val="ListParagraph"/>
        <w:numPr>
          <w:ilvl w:val="0"/>
          <w:numId w:val="4"/>
        </w:numPr>
        <w:jc w:val="both"/>
        <w:rPr>
          <w:lang w:val="sl-SI"/>
        </w:rPr>
      </w:pPr>
      <w:r>
        <w:rPr>
          <w:lang w:val="sl-SI"/>
        </w:rPr>
        <w:t xml:space="preserve">S obzirom da je formirana regionalna inicijativa pod nazivom Evropski </w:t>
      </w:r>
      <w:r w:rsidRPr="008E6BED">
        <w:rPr>
          <w:b/>
          <w:i/>
          <w:lang w:val="sl-SI"/>
        </w:rPr>
        <w:t>Eurodistrikt Južni Jadran</w:t>
      </w:r>
      <w:r>
        <w:rPr>
          <w:lang w:val="sl-SI"/>
        </w:rPr>
        <w:t xml:space="preserve"> i da u njemu treba da učestvuju gradovi Herceg Novi, Tivat, Kotor, Budva, Bar i Ulcinj javlja se potreba uključivanja civilnog sektora u realizaciju ovog projekta, Institut za evropske integracije i međunarodnu saradnju planira je procesu potpisivanja memoranduma o saradnji sa Inicijativom Evropski Eurodistrikt Južni Jadran i planira da kandiduje i realizuje projekat upravljanja kulturnim naslijeđem i njegova valorizacija u turističke svrhe. </w:t>
      </w:r>
    </w:p>
    <w:p w:rsidR="001E52EA" w:rsidRDefault="001E52EA" w:rsidP="001E52EA">
      <w:pPr>
        <w:pStyle w:val="ListParagraph"/>
        <w:ind w:left="360"/>
        <w:jc w:val="both"/>
        <w:rPr>
          <w:lang w:val="sl-SI"/>
        </w:rPr>
      </w:pPr>
      <w:r>
        <w:rPr>
          <w:lang w:val="sl-SI"/>
        </w:rPr>
        <w:t>Svih 5 gradova koji učestvuju u ovom projektu imaju na svojim teritorijama naslijeđeno kulturno blago koje je u nekim slučajevima pod budnim okom države a za neke cijeline još ne postoji određena strategija na koji način da se izvrši njihovo uključivanje u kulturnu baštinu.</w:t>
      </w:r>
    </w:p>
    <w:p w:rsidR="001E52EA" w:rsidRDefault="001E52EA" w:rsidP="001E52EA">
      <w:pPr>
        <w:pStyle w:val="ListParagraph"/>
        <w:ind w:left="360"/>
        <w:jc w:val="both"/>
        <w:rPr>
          <w:lang w:val="sl-SI"/>
        </w:rPr>
      </w:pPr>
      <w:r>
        <w:rPr>
          <w:lang w:val="sl-SI"/>
        </w:rPr>
        <w:t>S obzirom da od strane resornog ministarstva postoje određeni standardi i norme koji su  propisani unutrašnjim ili   nacionalnim zakonskim regulativama kao i ne snalaženje jedinica lokalne samouprave u smislu crpljenja sopstvenih nadležnosti potrebno je napraviti strategiju upravaljnja kulturnim naslijeđen na teritoriji Južmi Jadran.</w:t>
      </w:r>
    </w:p>
    <w:p w:rsidR="001E52EA" w:rsidRDefault="001E52EA" w:rsidP="001E52EA">
      <w:pPr>
        <w:pStyle w:val="ListParagraph"/>
        <w:ind w:left="360"/>
        <w:jc w:val="both"/>
        <w:rPr>
          <w:lang w:val="sl-SI"/>
        </w:rPr>
      </w:pPr>
    </w:p>
    <w:p w:rsidR="001E52EA" w:rsidRDefault="001E52EA" w:rsidP="001E52EA">
      <w:pPr>
        <w:pStyle w:val="ListParagraph"/>
        <w:ind w:left="360"/>
        <w:jc w:val="both"/>
        <w:rPr>
          <w:lang w:val="sl-SI"/>
        </w:rPr>
      </w:pPr>
      <w:r>
        <w:rPr>
          <w:lang w:val="sl-SI"/>
        </w:rPr>
        <w:t>Svjedoci smo da je proces turističke valorizacije nekretnina i prodaja zemljišta na primorskom dijelu Crne Gore u ekspanziji i da su graditelji potencijalna opasnost za kulturnu baštinu potrebno je podići svijest o ovom problemu i donijeti set mjera kako na državnom nivou tako i na lokalnom nivou.</w:t>
      </w:r>
    </w:p>
    <w:p w:rsidR="001E52EA" w:rsidRDefault="001E52EA" w:rsidP="001E52EA">
      <w:pPr>
        <w:pStyle w:val="ListParagraph"/>
        <w:ind w:left="360"/>
        <w:jc w:val="both"/>
        <w:rPr>
          <w:lang w:val="sl-SI"/>
        </w:rPr>
      </w:pPr>
      <w:r>
        <w:rPr>
          <w:lang w:val="sl-SI"/>
        </w:rPr>
        <w:t>S druge strane potrebno je napraviti popis sadašnjih spomenika kulture kao i potencijalnih, izvršiti njihovu kategorizaciju i napraviti presjek stanja u kojem se nalaze.</w:t>
      </w:r>
    </w:p>
    <w:p w:rsidR="001E52EA" w:rsidRDefault="001E52EA" w:rsidP="001E52EA">
      <w:pPr>
        <w:pStyle w:val="ListParagraph"/>
        <w:ind w:left="360"/>
        <w:jc w:val="both"/>
        <w:rPr>
          <w:lang w:val="sl-SI"/>
        </w:rPr>
      </w:pPr>
      <w:r>
        <w:rPr>
          <w:lang w:val="sl-SI"/>
        </w:rPr>
        <w:t xml:space="preserve">Nakon prikupljene detaljne dokumentacije i podataka treba napraviti plan i procjenu koji  od pomenutih spomenika kulture mogu biti pod režimom valorizacije u turističke svrhe i koji su u stanju da podnesu prisustvo ljudskog faktora. </w:t>
      </w:r>
    </w:p>
    <w:p w:rsidR="001E52EA" w:rsidRPr="00346704" w:rsidRDefault="001E52EA" w:rsidP="001E52EA">
      <w:pPr>
        <w:pStyle w:val="ListParagraph"/>
        <w:ind w:left="360"/>
        <w:jc w:val="both"/>
        <w:rPr>
          <w:lang w:val="sl-SI"/>
        </w:rPr>
      </w:pPr>
      <w:r>
        <w:rPr>
          <w:lang w:val="sl-SI"/>
        </w:rPr>
        <w:t>Ova strategija će se odnositi na svih 5 primorskih opština i biće osnova za poboljšanje kulturne saradnje u regiji.</w:t>
      </w:r>
    </w:p>
    <w:p w:rsidR="001E52EA" w:rsidRPr="00346704" w:rsidRDefault="001E52EA" w:rsidP="001E52EA">
      <w:pPr>
        <w:pStyle w:val="ListParagraph"/>
        <w:numPr>
          <w:ilvl w:val="0"/>
          <w:numId w:val="4"/>
        </w:numPr>
        <w:jc w:val="both"/>
        <w:rPr>
          <w:lang w:val="sl-SI"/>
        </w:rPr>
      </w:pPr>
      <w:r>
        <w:rPr>
          <w:lang w:val="sl-SI"/>
        </w:rPr>
        <w:t>ciljne grupe su lokalni funkcioneri i to Sekretarijat za kulturu jedinica lokalne samouprave u čijoj je nadležnosti vođenje evidencije i održavanja spomenika kulture, Regionalni zavod za zaštitu spomenika kulture u Kotoru, Ministarstvo kulture medija i sporta kao i postojeća Javna Preduzeća  i Javne ustanove za oblast kulture</w:t>
      </w:r>
    </w:p>
    <w:p w:rsidR="001E52EA" w:rsidRPr="00346704" w:rsidRDefault="001E52EA" w:rsidP="001E52EA">
      <w:pPr>
        <w:pStyle w:val="ListParagraph"/>
        <w:numPr>
          <w:ilvl w:val="0"/>
          <w:numId w:val="4"/>
        </w:numPr>
        <w:jc w:val="both"/>
        <w:rPr>
          <w:lang w:val="sl-SI"/>
        </w:rPr>
      </w:pPr>
      <w:r>
        <w:rPr>
          <w:lang w:val="sl-SI"/>
        </w:rPr>
        <w:t xml:space="preserve">glavne </w:t>
      </w:r>
      <w:r w:rsidRPr="00346704">
        <w:rPr>
          <w:lang w:val="sl-SI"/>
        </w:rPr>
        <w:t>aktivnosti,</w:t>
      </w:r>
      <w:r>
        <w:rPr>
          <w:lang w:val="sl-SI"/>
        </w:rPr>
        <w:t xml:space="preserve"> su uzajamne razmjene timova na ekspertskom nivou u uzvratne posjete. Edukacija i seminari. Potprisivanje sporazuma o saradnji i rad na zajedničkim projektima.</w:t>
      </w:r>
      <w:r w:rsidRPr="00346704">
        <w:rPr>
          <w:lang w:val="sl-SI"/>
        </w:rPr>
        <w:t xml:space="preserve"> </w:t>
      </w:r>
      <w:r>
        <w:rPr>
          <w:lang w:val="sl-SI"/>
        </w:rPr>
        <w:t>Zajednički nastupi prema UNESCO-u. Cil je  je da se formira regionalno preduzeće koje je će biti nadelžno za osmišljavanje ekonomske održivosti projekata, njihovo kandidovanje kod međunarodnih donatora, marketinške ektivnosti, povezivanje sa turističkim tour operaterima i uključivanje pomenutih lokacija u potencijalne turističke lokacije. Na ovaj nečni se propagira nova grana turizma i to kulturni turizam i istorisko istraživački turizam.</w:t>
      </w:r>
    </w:p>
    <w:p w:rsidR="001E52EA" w:rsidRPr="00346704" w:rsidRDefault="001E52EA" w:rsidP="001E52EA">
      <w:pPr>
        <w:pStyle w:val="ListParagraph"/>
        <w:numPr>
          <w:ilvl w:val="0"/>
          <w:numId w:val="4"/>
        </w:numPr>
        <w:jc w:val="both"/>
        <w:rPr>
          <w:lang w:val="sl-SI"/>
        </w:rPr>
      </w:pPr>
      <w:r>
        <w:rPr>
          <w:lang w:val="sl-SI"/>
        </w:rPr>
        <w:t xml:space="preserve"> Južni Jadran ili crnogorsko primorje.</w:t>
      </w:r>
    </w:p>
    <w:p w:rsidR="001E52EA" w:rsidRPr="00346704" w:rsidRDefault="001E52EA" w:rsidP="001E52EA">
      <w:pPr>
        <w:pStyle w:val="ListParagraph"/>
        <w:numPr>
          <w:ilvl w:val="0"/>
          <w:numId w:val="4"/>
        </w:numPr>
        <w:jc w:val="both"/>
        <w:rPr>
          <w:lang w:val="sl-SI"/>
        </w:rPr>
      </w:pPr>
      <w:r w:rsidRPr="00346704">
        <w:rPr>
          <w:lang w:val="sl-SI"/>
        </w:rPr>
        <w:t>ukupni budžet, kao i traženi iznos od Komisije.</w:t>
      </w:r>
      <w:r>
        <w:rPr>
          <w:lang w:val="sl-SI"/>
        </w:rPr>
        <w:t xml:space="preserve"> Ukupan budžet je </w:t>
      </w:r>
      <w:r>
        <w:rPr>
          <w:b/>
          <w:lang w:val="sl-SI"/>
        </w:rPr>
        <w:t>14.400</w:t>
      </w:r>
      <w:r w:rsidRPr="008E6BED">
        <w:rPr>
          <w:b/>
          <w:lang w:val="sl-SI"/>
        </w:rPr>
        <w:t xml:space="preserve"> €</w:t>
      </w:r>
      <w:r>
        <w:rPr>
          <w:lang w:val="sl-SI"/>
        </w:rPr>
        <w:t xml:space="preserve"> a traženi iznos od komisje je </w:t>
      </w:r>
      <w:r>
        <w:rPr>
          <w:b/>
          <w:lang w:val="sl-SI"/>
        </w:rPr>
        <w:t>14.4</w:t>
      </w:r>
      <w:r w:rsidRPr="008E6BED">
        <w:rPr>
          <w:b/>
          <w:lang w:val="sl-SI"/>
        </w:rPr>
        <w:t>00,00</w:t>
      </w:r>
      <w:r>
        <w:rPr>
          <w:lang w:val="sl-SI"/>
        </w:rPr>
        <w:t xml:space="preserve"> €</w:t>
      </w:r>
      <w:r w:rsidRPr="00346704">
        <w:rPr>
          <w:lang w:val="sl-SI"/>
        </w:rPr>
        <w:t xml:space="preserve">  </w:t>
      </w:r>
    </w:p>
    <w:p w:rsidR="001E52EA" w:rsidRDefault="001E52EA" w:rsidP="001E52EA">
      <w:pPr>
        <w:pStyle w:val="Heading1"/>
        <w:rPr>
          <w:sz w:val="28"/>
          <w:szCs w:val="28"/>
        </w:rPr>
      </w:pPr>
    </w:p>
    <w:p w:rsidR="001E52EA" w:rsidRPr="009E53ED" w:rsidRDefault="001E52EA" w:rsidP="001E52EA">
      <w:pPr>
        <w:rPr>
          <w:b/>
          <w:sz w:val="16"/>
          <w:szCs w:val="16"/>
        </w:rPr>
      </w:pPr>
    </w:p>
    <w:p w:rsidR="001E52EA" w:rsidRPr="00FA7F5F" w:rsidRDefault="001E52EA" w:rsidP="001E52EA">
      <w:pPr>
        <w:rPr>
          <w:b/>
          <w:u w:val="single"/>
        </w:rPr>
      </w:pPr>
      <w:r w:rsidRPr="00FA7F5F">
        <w:rPr>
          <w:b/>
          <w:u w:val="single"/>
        </w:rPr>
        <w:t xml:space="preserve">6.) </w:t>
      </w:r>
      <w:r w:rsidRPr="00FA7F5F">
        <w:rPr>
          <w:u w:val="single"/>
        </w:rPr>
        <w:t xml:space="preserve"> </w:t>
      </w:r>
      <w:r w:rsidRPr="00FA7F5F">
        <w:rPr>
          <w:b/>
          <w:u w:val="single"/>
        </w:rPr>
        <w:t>Opis problema</w:t>
      </w:r>
    </w:p>
    <w:p w:rsidR="001E52EA" w:rsidRPr="004C3F55" w:rsidRDefault="001E52EA" w:rsidP="001E52EA">
      <w:pPr>
        <w:jc w:val="both"/>
      </w:pPr>
      <w:r>
        <w:rPr>
          <w:b/>
        </w:rPr>
        <w:t xml:space="preserve"> </w:t>
      </w:r>
      <w:r w:rsidRPr="004C3F55">
        <w:t xml:space="preserve">Jedna od strateških grana razvoja Crne Gore je turizam. Međutim u toj strategjiji ne postoji dovoljno prisustvo i zastupljenost kulturno istoriskog i istraživačkog turizma koje je danas u svijetu jako popularano i predstavlja osnovu za privlačenje sve većeg broja turista. Crnogorsko primojre je izuzetno bogato i neistraženo kulturno istoriskim spomenicima kulture i kao takvo predstavlja izuzetan potencjal za razvoj novih grana turizma u Crnoj Gori koji se mogu koristiti tokom cijele godine. </w:t>
      </w:r>
    </w:p>
    <w:p w:rsidR="001E52EA" w:rsidRPr="004C3F55" w:rsidRDefault="001E52EA" w:rsidP="001E52EA">
      <w:pPr>
        <w:jc w:val="both"/>
      </w:pPr>
      <w:r w:rsidRPr="004C3F55">
        <w:t xml:space="preserve">Osnovni cilj ovog projekta je upravljanje kulturnim naslijeđem i njihova valorizacija što bi dovelo do održivosti samog projekta i kasnije ostvarivanja </w:t>
      </w:r>
      <w:r>
        <w:t>značajno</w:t>
      </w:r>
      <w:r w:rsidRPr="004C3F55">
        <w:t>g prihoda koje bi dovelo do ekonomskog razvoja. Iz ostvarenog prihoda stovrio bi se fond za održavanje postojećih spomenika ulture kao i mogućnost ulaganja u nove.</w:t>
      </w:r>
    </w:p>
    <w:p w:rsidR="001E52EA" w:rsidRPr="004C3F55" w:rsidRDefault="001E52EA" w:rsidP="001E52EA">
      <w:pPr>
        <w:jc w:val="both"/>
      </w:pPr>
      <w:r w:rsidRPr="004C3F55">
        <w:t>Problem koji je najv</w:t>
      </w:r>
      <w:r>
        <w:t>eći jeste taj što ne postoji ja</w:t>
      </w:r>
      <w:r w:rsidRPr="004C3F55">
        <w:t>s</w:t>
      </w:r>
      <w:r>
        <w:t>n</w:t>
      </w:r>
      <w:r w:rsidRPr="004C3F55">
        <w:t xml:space="preserve">a i precizna baza podata kako </w:t>
      </w:r>
      <w:r>
        <w:t xml:space="preserve">o </w:t>
      </w:r>
      <w:r w:rsidRPr="004C3F55">
        <w:t>postojećim spomenicima kulture koji su pod zaštitom kao i opasnost koja im prijeti ekonomskim bumom izgradnje nekretnina i novih turističkih kompleksa na primorju.</w:t>
      </w:r>
    </w:p>
    <w:p w:rsidR="001E52EA" w:rsidRPr="004C3F55" w:rsidRDefault="001E52EA" w:rsidP="001E52EA">
      <w:pPr>
        <w:jc w:val="both"/>
      </w:pPr>
      <w:r w:rsidRPr="004C3F55">
        <w:t>U svim jedinicama lokalne samouprave postoje Sekretarijati za kulturu i društvene djelatnosti kako i Javne utanove kulturni centri. Nadležnost prvih jeste da vodi evidenciji u brigu o svim spomenicima kulture kao i da ih održava u zadovoljavajućem stanju kao i da preuzima određene mjere zaštite iz svojih nadležnosti u saradnji sa nadležnim državnim organima a nadležnost drugih je da upravlja sa istim na način komercijalno turističke prirode.</w:t>
      </w:r>
    </w:p>
    <w:p w:rsidR="001E52EA" w:rsidRDefault="001E52EA" w:rsidP="001E52EA">
      <w:pPr>
        <w:jc w:val="both"/>
      </w:pPr>
    </w:p>
    <w:p w:rsidR="001E52EA" w:rsidRDefault="001E52EA" w:rsidP="001E52EA">
      <w:pPr>
        <w:jc w:val="both"/>
      </w:pPr>
    </w:p>
    <w:p w:rsidR="001E52EA" w:rsidRPr="004C3F55" w:rsidRDefault="001E52EA" w:rsidP="001E52EA">
      <w:pPr>
        <w:jc w:val="both"/>
      </w:pPr>
      <w:r w:rsidRPr="004C3F55">
        <w:t xml:space="preserve">S obzirom da je geografska udaljenost svih 5 opština na 140 km obale i da postoje 5 opštinskih sekretarijata kao i 5 javnih ustanova, kao i prisustvo regionalnog zavoda za zaštitu spomenika kulture u Kotoru. Potrebno je </w:t>
      </w:r>
      <w:r>
        <w:t>stvoriti jedinstvenu ustanovu ko</w:t>
      </w:r>
      <w:r w:rsidRPr="004C3F55">
        <w:t>ja će pomoći u procesu upravljanja kulturnim naslijeđem i valorizacijom istih u turističke svrhe.</w:t>
      </w:r>
    </w:p>
    <w:p w:rsidR="001E52EA" w:rsidRPr="004C3F55" w:rsidRDefault="001E52EA" w:rsidP="001E52EA">
      <w:pPr>
        <w:jc w:val="both"/>
      </w:pPr>
      <w:r w:rsidRPr="004C3F55">
        <w:t>Trenutno stanje u svim jedinicma lokalne samouprave je različito i neusaglašeno a stanje na tereneu je jako loše jer nedostaju znanje i određena finansijska sredstva. Takođe ne postoiji znanje i iskustvo u pisanju određenih projekata koji bi mogli da se kandiduju kod međunarodni</w:t>
      </w:r>
      <w:r>
        <w:t>h donatora i tako obezbjede znač</w:t>
      </w:r>
      <w:r w:rsidRPr="004C3F55">
        <w:t>ajna finansijska sredstva.</w:t>
      </w:r>
    </w:p>
    <w:p w:rsidR="001E52EA" w:rsidRPr="004C3F55" w:rsidRDefault="001E52EA" w:rsidP="001E52EA">
      <w:pPr>
        <w:jc w:val="both"/>
      </w:pPr>
      <w:r w:rsidRPr="004C3F55">
        <w:t xml:space="preserve"> </w:t>
      </w:r>
    </w:p>
    <w:p w:rsidR="001E52EA" w:rsidRPr="009E53ED" w:rsidRDefault="001E52EA" w:rsidP="001E52EA">
      <w:pPr>
        <w:rPr>
          <w:sz w:val="16"/>
          <w:szCs w:val="16"/>
        </w:rPr>
      </w:pPr>
    </w:p>
    <w:p w:rsidR="001E52EA" w:rsidRPr="00FA7F5F" w:rsidRDefault="001E52EA" w:rsidP="001E52EA">
      <w:pPr>
        <w:rPr>
          <w:b/>
          <w:u w:val="single"/>
        </w:rPr>
      </w:pPr>
      <w:r w:rsidRPr="00FA7F5F">
        <w:rPr>
          <w:b/>
          <w:u w:val="single"/>
        </w:rPr>
        <w:t xml:space="preserve">7.) </w:t>
      </w:r>
      <w:r w:rsidRPr="00FA7F5F">
        <w:rPr>
          <w:u w:val="single"/>
        </w:rPr>
        <w:t xml:space="preserve"> </w:t>
      </w:r>
      <w:r w:rsidRPr="00FA7F5F">
        <w:rPr>
          <w:b/>
          <w:u w:val="single"/>
        </w:rPr>
        <w:t>Ciljevi plana i programa</w:t>
      </w:r>
    </w:p>
    <w:p w:rsidR="001E52EA" w:rsidRDefault="001E52EA" w:rsidP="001E52EA">
      <w:pPr>
        <w:jc w:val="both"/>
      </w:pPr>
      <w:r>
        <w:t xml:space="preserve">Ciljevi ovog programa su da se u okviru nove Inicijative koja nastaje na Mediteranu pod nazivom Mediteranska unija kao i inicijative Eurodistrikt Južni Jadran definiše oblast kulurne i kulturno tehničke saradnje kao i da se uspostavi saradnja sa određenim regionalnim i međunarodnim inicjativama koje bi se uključile u ovaj proijekat. Realizacijom ovog projekta dostiže se potreban  nivo i stvara se pravni okvir za dalju razradu ovog prijekta i postijanja njegove jasne održivosti. </w:t>
      </w:r>
    </w:p>
    <w:p w:rsidR="001E52EA" w:rsidRDefault="001E52EA" w:rsidP="001E52EA">
      <w:pPr>
        <w:jc w:val="both"/>
      </w:pPr>
      <w:r>
        <w:t>Drugi cilj je formiranje regionale unije primorskih gradova u Crnoj Gori i okupljanje institucioanlno i pravno nadležnih organa u jednu cijelinu. Nakon toga se dovodi na red realizacija aplikativnih projekata što predstvlja jedan od uslova za dobijanje međunarodnih donacija.</w:t>
      </w:r>
    </w:p>
    <w:p w:rsidR="001E52EA" w:rsidRDefault="001E52EA" w:rsidP="001E52EA">
      <w:pPr>
        <w:jc w:val="both"/>
      </w:pPr>
      <w:r>
        <w:t xml:space="preserve">Treći cilj je stvaranje detaljne baze podataka o postojećim spomenicima kulture i popis mogućih i potencijalnih cijelina i spomenika koji bi se mogli uvrsitit u spisak. </w:t>
      </w:r>
    </w:p>
    <w:p w:rsidR="001E52EA" w:rsidRPr="00996E4C" w:rsidRDefault="001E52EA" w:rsidP="001E52EA">
      <w:pPr>
        <w:jc w:val="both"/>
        <w:rPr>
          <w:b/>
        </w:rPr>
      </w:pPr>
      <w:r>
        <w:t>Četvrti cilj je izrada stretegije o upravljanju kulturnim naslijeđem i njegova valorizacija u turistčke svrhe.</w:t>
      </w:r>
    </w:p>
    <w:p w:rsidR="001E52EA" w:rsidRDefault="001E52EA" w:rsidP="001E52EA">
      <w:pPr>
        <w:jc w:val="both"/>
        <w:rPr>
          <w:b/>
        </w:rPr>
      </w:pPr>
      <w:r>
        <w:rPr>
          <w:b/>
        </w:rPr>
        <w:t xml:space="preserve"> </w:t>
      </w:r>
      <w:r w:rsidRPr="00996E4C">
        <w:rPr>
          <w:b/>
        </w:rPr>
        <w:t xml:space="preserve"> </w:t>
      </w:r>
      <w:r>
        <w:rPr>
          <w:b/>
        </w:rPr>
        <w:t xml:space="preserve"> </w:t>
      </w:r>
    </w:p>
    <w:p w:rsidR="001E52EA" w:rsidRPr="00996E4C" w:rsidRDefault="001E52EA" w:rsidP="001E52EA">
      <w:pPr>
        <w:jc w:val="both"/>
        <w:rPr>
          <w:b/>
          <w:sz w:val="16"/>
          <w:szCs w:val="16"/>
          <w:lang w:val="sl-SI"/>
        </w:rPr>
      </w:pPr>
    </w:p>
    <w:p w:rsidR="001E52EA" w:rsidRPr="00FA7F5F" w:rsidRDefault="001E52EA" w:rsidP="001E52EA">
      <w:pPr>
        <w:rPr>
          <w:b/>
          <w:u w:val="single"/>
          <w:lang w:val="sl-SI"/>
        </w:rPr>
      </w:pPr>
      <w:r w:rsidRPr="00FA7F5F">
        <w:rPr>
          <w:b/>
          <w:u w:val="single"/>
          <w:lang w:val="sl-SI"/>
        </w:rPr>
        <w:t>8.)  Ciljne grupe</w:t>
      </w:r>
    </w:p>
    <w:p w:rsidR="001E52EA" w:rsidRPr="000C0436" w:rsidRDefault="001E52EA" w:rsidP="001E52EA">
      <w:pPr>
        <w:jc w:val="both"/>
        <w:rPr>
          <w:lang w:val="sl-SI"/>
        </w:rPr>
      </w:pPr>
      <w:r w:rsidRPr="000C0436">
        <w:rPr>
          <w:lang w:val="sl-SI"/>
        </w:rPr>
        <w:t>Lokalni fuknkcioneri, organi lokalne samouprave, Sekretarijati za kulturu, Sekreatrijati za urbanizam i zaštitu životne sredine, Javna preduzeća i ustanove u čijoj je nadležnosti kultura. Regionalni zavod za zaštitu spomenika kulture, kulturni poslenici, turistički poslenici i ljudi nad kojima će biti vršena edukacija. Razlog za odabir ovih ciljnih grupa je u tome što su u njima sadržani donosioci odluka, realizatori tih odluka kao i oni na koje će te odluke uticati. Indiretkno u projekat će biti uključeni predstavnici Ministarstva kulture medija i sporta, Zavod za zaštitu spomenika kulture kao i Regionalni zavod za zaštitiu spomenika kulture u Kotoru, kao i predstavnici stranih ambasada u Crnoj Gori. Broj korisnika programa je 90.</w:t>
      </w:r>
    </w:p>
    <w:p w:rsidR="001E52EA" w:rsidRPr="000C0436" w:rsidRDefault="001E52EA" w:rsidP="001E52EA">
      <w:pPr>
        <w:jc w:val="both"/>
      </w:pPr>
    </w:p>
    <w:p w:rsidR="001E52EA" w:rsidRDefault="001E52EA" w:rsidP="001E52EA">
      <w:pPr>
        <w:rPr>
          <w:b/>
          <w:lang w:val="sl-SI"/>
        </w:rPr>
      </w:pPr>
    </w:p>
    <w:p w:rsidR="001E52EA" w:rsidRPr="00FA7F5F" w:rsidRDefault="001E52EA" w:rsidP="001E52EA">
      <w:pPr>
        <w:rPr>
          <w:b/>
          <w:u w:val="single"/>
          <w:lang w:val="sl-SI"/>
        </w:rPr>
      </w:pPr>
      <w:r w:rsidRPr="00FA7F5F">
        <w:rPr>
          <w:b/>
          <w:u w:val="single"/>
          <w:lang w:val="sl-SI"/>
        </w:rPr>
        <w:t>9.)  Detaljan opis aktivnosti</w:t>
      </w:r>
    </w:p>
    <w:p w:rsidR="001E52EA" w:rsidRPr="00181D97" w:rsidRDefault="001E52EA" w:rsidP="001E52EA">
      <w:pPr>
        <w:jc w:val="both"/>
        <w:rPr>
          <w:lang w:val="sl-SI"/>
        </w:rPr>
      </w:pPr>
      <w:r w:rsidRPr="00CD639D">
        <w:rPr>
          <w:b/>
          <w:lang w:val="sl-SI"/>
        </w:rPr>
        <w:t>Međunarodna komunikacija</w:t>
      </w:r>
      <w:r w:rsidRPr="00181D97">
        <w:rPr>
          <w:lang w:val="sl-SI"/>
        </w:rPr>
        <w:t xml:space="preserve"> na realaciji </w:t>
      </w:r>
      <w:r>
        <w:rPr>
          <w:lang w:val="sl-SI"/>
        </w:rPr>
        <w:t xml:space="preserve">Euro Distrikt Južni Jadran Italija </w:t>
      </w:r>
      <w:r w:rsidRPr="00181D97">
        <w:rPr>
          <w:lang w:val="sl-SI"/>
        </w:rPr>
        <w:t xml:space="preserve"> Crna Gora. Ova komunikacja će </w:t>
      </w:r>
      <w:r>
        <w:rPr>
          <w:lang w:val="sl-SI"/>
        </w:rPr>
        <w:t>na crnogorskoj strani uključiti svih 5 opština sa primorja</w:t>
      </w:r>
      <w:r w:rsidRPr="00181D97">
        <w:rPr>
          <w:lang w:val="sl-SI"/>
        </w:rPr>
        <w:t xml:space="preserve">. </w:t>
      </w:r>
      <w:r>
        <w:rPr>
          <w:lang w:val="sl-SI"/>
        </w:rPr>
        <w:t>Sa italijanske strane u ovu komunikaciju će ušestvovati upravni odbor Eurodistrikta Južni Jadran.</w:t>
      </w:r>
    </w:p>
    <w:p w:rsidR="001E52EA" w:rsidRPr="000C0436" w:rsidRDefault="001E52EA" w:rsidP="001E52EA">
      <w:pPr>
        <w:jc w:val="both"/>
        <w:rPr>
          <w:lang w:val="sl-SI"/>
        </w:rPr>
      </w:pPr>
      <w:r w:rsidRPr="000C0436">
        <w:rPr>
          <w:lang w:val="sl-SI"/>
        </w:rPr>
        <w:t xml:space="preserve">Potpisivanje pisma o </w:t>
      </w:r>
      <w:r>
        <w:rPr>
          <w:lang w:val="sl-SI"/>
        </w:rPr>
        <w:t>namjerama za učešće na ovom pri</w:t>
      </w:r>
      <w:r w:rsidRPr="000C0436">
        <w:rPr>
          <w:lang w:val="sl-SI"/>
        </w:rPr>
        <w:t>jektu, kao</w:t>
      </w:r>
      <w:r>
        <w:rPr>
          <w:lang w:val="sl-SI"/>
        </w:rPr>
        <w:t xml:space="preserve"> </w:t>
      </w:r>
      <w:r w:rsidRPr="000C0436">
        <w:rPr>
          <w:lang w:val="sl-SI"/>
        </w:rPr>
        <w:t>i definisanja prava i obaveza svih strana.</w:t>
      </w:r>
    </w:p>
    <w:p w:rsidR="001E52EA" w:rsidRPr="00337516" w:rsidRDefault="001E52EA" w:rsidP="001E52EA">
      <w:pPr>
        <w:jc w:val="both"/>
        <w:rPr>
          <w:lang w:val="sl-SI"/>
        </w:rPr>
      </w:pPr>
      <w:r w:rsidRPr="00337516">
        <w:rPr>
          <w:lang w:val="sl-SI"/>
        </w:rPr>
        <w:t>Prezentacija projekta u svim opštinama crnogorskog primorja i komunikacija i saradnja sa nadležnim lokalnim institucijama.</w:t>
      </w:r>
    </w:p>
    <w:p w:rsidR="001E52EA" w:rsidRPr="00337516" w:rsidRDefault="001E52EA" w:rsidP="001E52EA">
      <w:pPr>
        <w:jc w:val="both"/>
        <w:rPr>
          <w:lang w:val="sl-SI"/>
        </w:rPr>
      </w:pPr>
      <w:r w:rsidRPr="00337516">
        <w:rPr>
          <w:lang w:val="sl-SI"/>
        </w:rPr>
        <w:t>Izrada planske dokumentacija za svaku opštini posebno i prikupljanje podataka o broju i lokacjama spomenika kulture.</w:t>
      </w:r>
    </w:p>
    <w:p w:rsidR="001E52EA" w:rsidRDefault="001E52EA" w:rsidP="001E52EA">
      <w:pPr>
        <w:jc w:val="both"/>
        <w:rPr>
          <w:lang w:val="sl-SI"/>
        </w:rPr>
      </w:pPr>
      <w:r w:rsidRPr="00951E98">
        <w:rPr>
          <w:lang w:val="sl-SI"/>
        </w:rPr>
        <w:lastRenderedPageBreak/>
        <w:t>Donošenje određene zakonske regulative</w:t>
      </w:r>
      <w:r w:rsidRPr="00181D97">
        <w:rPr>
          <w:lang w:val="sl-SI"/>
        </w:rPr>
        <w:t xml:space="preserve"> na lokalnom nivou kako bi se program mogao sprovoditi.</w:t>
      </w:r>
    </w:p>
    <w:p w:rsidR="001E52EA" w:rsidRDefault="001E52EA" w:rsidP="001E52EA">
      <w:pPr>
        <w:jc w:val="both"/>
        <w:rPr>
          <w:lang w:val="sl-SI"/>
        </w:rPr>
      </w:pPr>
    </w:p>
    <w:p w:rsidR="001E52EA" w:rsidRDefault="001E52EA" w:rsidP="001E52EA">
      <w:pPr>
        <w:jc w:val="both"/>
        <w:rPr>
          <w:lang w:val="sl-SI"/>
        </w:rPr>
      </w:pP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Forimiranje zajedniškog koordinacionog tijela za realizaciju projekta.</w:t>
      </w: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Definisanje agende sastanka i podnošenje izvještaja o postignutim rezultatima.</w:t>
      </w: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Održavanje dukativne konferencij.</w:t>
      </w: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Prikupljanje planske dokumentacije i izrada liste svih cijelina koji pripadaju kulturno istoriskoj baštini.</w:t>
      </w: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Izrada informatora.</w:t>
      </w:r>
    </w:p>
    <w:p w:rsidR="001E52EA" w:rsidRPr="00181D97" w:rsidRDefault="001E52EA" w:rsidP="001E52EA">
      <w:pPr>
        <w:jc w:val="both"/>
        <w:rPr>
          <w:lang w:val="sl-SI"/>
        </w:rPr>
      </w:pPr>
      <w:r>
        <w:rPr>
          <w:lang w:val="sl-SI"/>
        </w:rPr>
        <w:t>Podnošenje izvještaja.</w:t>
      </w:r>
    </w:p>
    <w:p w:rsidR="001E52EA" w:rsidRPr="00181D97" w:rsidRDefault="001E52EA" w:rsidP="001E52EA">
      <w:pPr>
        <w:jc w:val="both"/>
        <w:rPr>
          <w:lang w:val="sl-SI"/>
        </w:rPr>
      </w:pPr>
      <w:r>
        <w:rPr>
          <w:b/>
          <w:lang w:val="sl-SI"/>
        </w:rPr>
        <w:t xml:space="preserve"> </w:t>
      </w:r>
    </w:p>
    <w:p w:rsidR="001E52EA" w:rsidRDefault="001E52EA" w:rsidP="001E52EA">
      <w:pPr>
        <w:pStyle w:val="BodyText3"/>
        <w:jc w:val="both"/>
        <w:rPr>
          <w:b w:val="0"/>
          <w:u w:val="none"/>
          <w:lang w:val="sl-SI"/>
        </w:rPr>
      </w:pPr>
      <w:r>
        <w:rPr>
          <w:b w:val="0"/>
          <w:u w:val="none"/>
          <w:lang w:val="sl-SI"/>
        </w:rPr>
        <w:t xml:space="preserve"> </w:t>
      </w:r>
    </w:p>
    <w:p w:rsidR="001E52EA" w:rsidRPr="004602C1" w:rsidRDefault="001E52EA" w:rsidP="001E52EA">
      <w:pPr>
        <w:pStyle w:val="BodyText3"/>
        <w:jc w:val="both"/>
        <w:rPr>
          <w:b w:val="0"/>
          <w:u w:val="none"/>
          <w:lang w:val="sl-SI"/>
        </w:rPr>
      </w:pPr>
    </w:p>
    <w:p w:rsidR="001E52EA" w:rsidRDefault="001E52EA" w:rsidP="001E52EA">
      <w:pPr>
        <w:jc w:val="both"/>
        <w:rPr>
          <w:b/>
          <w:lang w:val="sl-SI"/>
        </w:rPr>
      </w:pPr>
      <w:r>
        <w:rPr>
          <w:b/>
          <w:lang w:val="sl-SI"/>
        </w:rPr>
        <w:t>10.)  Rok i vremenski okvir aktivnosti</w:t>
      </w:r>
    </w:p>
    <w:p w:rsidR="001E52EA" w:rsidRDefault="001E52EA" w:rsidP="001E52EA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 xml:space="preserve"> </w:t>
      </w:r>
    </w:p>
    <w:p w:rsidR="001E52EA" w:rsidRDefault="001E52EA" w:rsidP="001E52EA">
      <w:pPr>
        <w:tabs>
          <w:tab w:val="left" w:pos="-720"/>
        </w:tabs>
        <w:suppressAutoHyphens/>
        <w:jc w:val="both"/>
        <w:rPr>
          <w:color w:val="000000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5"/>
        <w:gridCol w:w="310"/>
        <w:gridCol w:w="403"/>
        <w:gridCol w:w="497"/>
        <w:gridCol w:w="483"/>
        <w:gridCol w:w="390"/>
        <w:gridCol w:w="483"/>
        <w:gridCol w:w="577"/>
        <w:gridCol w:w="670"/>
        <w:gridCol w:w="483"/>
        <w:gridCol w:w="390"/>
        <w:gridCol w:w="483"/>
        <w:gridCol w:w="577"/>
      </w:tblGrid>
      <w:tr w:rsidR="001E52EA" w:rsidTr="00737279"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Mjesec</w:t>
            </w:r>
          </w:p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Aktivnost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II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III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IV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VI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VII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VIII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IX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XI</w:t>
            </w: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b/>
                <w:bCs/>
                <w:szCs w:val="22"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XII</w:t>
            </w:r>
          </w:p>
        </w:tc>
      </w:tr>
      <w:tr w:rsidR="001E52EA" w:rsidTr="00737279"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  <w:r>
              <w:rPr>
                <w:szCs w:val="22"/>
                <w:lang w:val="nl-BE"/>
              </w:rPr>
              <w:t>Pripremna faza</w:t>
            </w:r>
          </w:p>
        </w:tc>
        <w:tc>
          <w:tcPr>
            <w:tcW w:w="0" w:type="auto"/>
            <w:shd w:val="clear" w:color="auto" w:fill="E6E6E6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</w:tr>
      <w:tr w:rsidR="001E52EA" w:rsidTr="00737279"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  <w:r>
              <w:rPr>
                <w:szCs w:val="22"/>
              </w:rPr>
              <w:t>1.1.Međunraodna komunikacija</w:t>
            </w:r>
          </w:p>
        </w:tc>
        <w:tc>
          <w:tcPr>
            <w:tcW w:w="0" w:type="auto"/>
            <w:shd w:val="clear" w:color="auto" w:fill="E6E6E6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</w:tr>
      <w:tr w:rsidR="001E52EA" w:rsidTr="00737279"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  <w:r>
              <w:rPr>
                <w:szCs w:val="22"/>
                <w:lang w:val="nl-BE"/>
              </w:rPr>
              <w:t>1.2. Potpisivanje pisma o namjerama</w:t>
            </w: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E0E0E0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</w:tr>
      <w:tr w:rsidR="001E52EA" w:rsidTr="00737279">
        <w:tc>
          <w:tcPr>
            <w:tcW w:w="0" w:type="auto"/>
          </w:tcPr>
          <w:p w:rsidR="001E52EA" w:rsidRDefault="001E52EA" w:rsidP="00737279">
            <w:pPr>
              <w:rPr>
                <w:lang w:val="nl-BE"/>
              </w:rPr>
            </w:pPr>
            <w:r>
              <w:rPr>
                <w:lang w:val="nl-BE"/>
              </w:rPr>
              <w:t>1.3.Prezentacija projekta</w:t>
            </w: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1E52EA" w:rsidRDefault="001E52EA" w:rsidP="00737279">
            <w:pPr>
              <w:rPr>
                <w:color w:val="C0C0C0"/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E0E0E0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Pr="00F71D8D" w:rsidRDefault="001E52EA" w:rsidP="00737279">
            <w:pPr>
              <w:rPr>
                <w:color w:val="999999"/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</w:tr>
      <w:tr w:rsidR="001E52EA" w:rsidTr="00737279">
        <w:tc>
          <w:tcPr>
            <w:tcW w:w="0" w:type="auto"/>
          </w:tcPr>
          <w:p w:rsidR="001E52EA" w:rsidRDefault="001E52EA" w:rsidP="00737279">
            <w:pPr>
              <w:rPr>
                <w:lang w:val="pl-PL"/>
              </w:rPr>
            </w:pPr>
            <w:r>
              <w:rPr>
                <w:lang w:val="pl-PL"/>
              </w:rPr>
              <w:t>1.4. Planska dokumentacja i izrada zakonske regulative</w:t>
            </w: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Pr="00D40C42" w:rsidRDefault="001E52EA" w:rsidP="00737279">
            <w:pPr>
              <w:rPr>
                <w:color w:val="003366"/>
                <w:szCs w:val="22"/>
                <w:lang w:val="nl-BE"/>
              </w:rPr>
            </w:pPr>
            <w:r>
              <w:rPr>
                <w:color w:val="003366"/>
                <w:szCs w:val="22"/>
                <w:lang w:val="nl-BE"/>
              </w:rPr>
              <w:t xml:space="preserve"> </w:t>
            </w: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</w:tr>
      <w:tr w:rsidR="001E52EA" w:rsidTr="00737279">
        <w:tc>
          <w:tcPr>
            <w:tcW w:w="0" w:type="auto"/>
          </w:tcPr>
          <w:p w:rsidR="001E52EA" w:rsidRDefault="001E52EA" w:rsidP="00737279">
            <w:pPr>
              <w:rPr>
                <w:lang w:val="pl-PL"/>
              </w:rPr>
            </w:pPr>
            <w:r>
              <w:rPr>
                <w:lang w:val="pl-PL"/>
              </w:rPr>
              <w:t>1.5.Prkupljanje dokumentacije</w:t>
            </w: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color w:val="003366"/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</w:tr>
      <w:tr w:rsidR="001E52EA" w:rsidTr="00737279">
        <w:trPr>
          <w:trHeight w:val="656"/>
        </w:trPr>
        <w:tc>
          <w:tcPr>
            <w:tcW w:w="0" w:type="auto"/>
          </w:tcPr>
          <w:p w:rsidR="001E52EA" w:rsidRDefault="001E52EA" w:rsidP="00737279">
            <w:pPr>
              <w:rPr>
                <w:lang w:val="pl-PL"/>
              </w:rPr>
            </w:pPr>
            <w:r>
              <w:rPr>
                <w:lang w:val="pl-PL"/>
              </w:rPr>
              <w:t>1.6. Formiranje zajedničkog koordinacionog tijela</w:t>
            </w: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1E52EA" w:rsidRPr="00F17825" w:rsidRDefault="001E52EA" w:rsidP="00737279">
            <w:pPr>
              <w:rPr>
                <w:color w:val="C0C0C0"/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Pr="00F71D8D" w:rsidRDefault="001E52EA" w:rsidP="00737279">
            <w:pPr>
              <w:rPr>
                <w:color w:val="C0C0C0"/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Pr="00F71D8D" w:rsidRDefault="001E52EA" w:rsidP="00737279">
            <w:pPr>
              <w:rPr>
                <w:color w:val="C0C0C0"/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</w:tr>
      <w:tr w:rsidR="001E52EA" w:rsidTr="00737279">
        <w:tc>
          <w:tcPr>
            <w:tcW w:w="0" w:type="auto"/>
          </w:tcPr>
          <w:p w:rsidR="001E52EA" w:rsidRDefault="001E52EA" w:rsidP="00737279">
            <w:pPr>
              <w:rPr>
                <w:lang w:val="pl-PL"/>
              </w:rPr>
            </w:pPr>
            <w:r>
              <w:rPr>
                <w:lang w:val="pl-PL"/>
              </w:rPr>
              <w:t>1.7. Izrada informatora i podnošenje izvještaja</w:t>
            </w: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1E52EA" w:rsidRPr="00F17825" w:rsidRDefault="001E52EA" w:rsidP="00737279">
            <w:pPr>
              <w:rPr>
                <w:color w:val="C0C0C0"/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Pr="00F71D8D" w:rsidRDefault="001E52EA" w:rsidP="00737279">
            <w:pPr>
              <w:rPr>
                <w:color w:val="C0C0C0"/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Pr="00F71D8D" w:rsidRDefault="001E52EA" w:rsidP="00737279">
            <w:pPr>
              <w:rPr>
                <w:color w:val="C0C0C0"/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</w:tr>
      <w:tr w:rsidR="001E52EA" w:rsidTr="00737279">
        <w:tc>
          <w:tcPr>
            <w:tcW w:w="0" w:type="auto"/>
          </w:tcPr>
          <w:p w:rsidR="001E52EA" w:rsidRPr="009E53ED" w:rsidRDefault="001E52EA" w:rsidP="00737279">
            <w:r>
              <w:rPr>
                <w:lang w:val="pl-PL"/>
              </w:rPr>
              <w:t>Završna faza, izvještavanje</w:t>
            </w: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  <w:tc>
          <w:tcPr>
            <w:tcW w:w="0" w:type="auto"/>
            <w:shd w:val="clear" w:color="auto" w:fill="D9D9D9"/>
          </w:tcPr>
          <w:p w:rsidR="001E52EA" w:rsidRDefault="001E52EA" w:rsidP="00737279">
            <w:pPr>
              <w:rPr>
                <w:szCs w:val="22"/>
                <w:lang w:val="nl-BE"/>
              </w:rPr>
            </w:pPr>
          </w:p>
        </w:tc>
      </w:tr>
    </w:tbl>
    <w:p w:rsidR="001E52EA" w:rsidRDefault="001E52EA" w:rsidP="001E52EA">
      <w:pPr>
        <w:jc w:val="both"/>
        <w:rPr>
          <w:rFonts w:ascii="Arial" w:hAnsi="Arial"/>
          <w:sz w:val="20"/>
          <w:lang w:val="sl-SI"/>
        </w:rPr>
      </w:pPr>
    </w:p>
    <w:p w:rsidR="001E52EA" w:rsidRPr="0089064E" w:rsidRDefault="001E52EA" w:rsidP="001E52EA">
      <w:pPr>
        <w:jc w:val="both"/>
        <w:rPr>
          <w:b/>
          <w:u w:val="single"/>
          <w:lang w:val="sl-SI"/>
        </w:rPr>
      </w:pPr>
      <w:r w:rsidRPr="0089064E">
        <w:rPr>
          <w:b/>
          <w:u w:val="single"/>
          <w:lang w:val="sl-SI"/>
        </w:rPr>
        <w:t>11.) Način praćenja i procjena uspješnosti:</w:t>
      </w:r>
    </w:p>
    <w:p w:rsidR="001E52EA" w:rsidRDefault="001E52EA" w:rsidP="001E52EA">
      <w:pPr>
        <w:jc w:val="both"/>
        <w:rPr>
          <w:b/>
          <w:lang w:val="sl-SI"/>
        </w:rPr>
      </w:pPr>
    </w:p>
    <w:p w:rsidR="001E52EA" w:rsidRPr="0089064E" w:rsidRDefault="001E52EA" w:rsidP="001E52EA">
      <w:pPr>
        <w:jc w:val="both"/>
        <w:rPr>
          <w:b/>
          <w:lang w:val="sl-SI"/>
        </w:rPr>
      </w:pPr>
      <w:r>
        <w:rPr>
          <w:lang w:val="sl-SI"/>
        </w:rPr>
        <w:t>Veći nivo administrativnog kapaciteta u lokalnim samoupravama kada je rijeć o vođenju strategije kulture i valorizacije kulturnog naslijeđa</w:t>
      </w:r>
      <w:r w:rsidRPr="00535BA8">
        <w:rPr>
          <w:lang w:val="sl-SI"/>
        </w:rPr>
        <w:t>.</w:t>
      </w: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Saradnja između 5 opština naprimorju, formiranje zajdničkog koordinaciong tijela, saradnje između 5 javnih preduzeća zaduženih za oblast kulture.</w:t>
      </w: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Jačanje priocesa decentralizacije i preuzimanja određenih nadležnosti državnih institutcija zaduženih za oblast kulture i njihove prenošenje na lokalne samopurave.</w:t>
      </w: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Poboljšanje procesa razvoja kulturno istoriskog i istraživačkog turizma.</w:t>
      </w: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Doprinos procesu osmišljavanja razvoja malog i srednjeg biznisa.</w:t>
      </w:r>
    </w:p>
    <w:p w:rsidR="001E52EA" w:rsidRDefault="001E52EA" w:rsidP="001E52EA">
      <w:pPr>
        <w:jc w:val="both"/>
        <w:rPr>
          <w:lang w:val="sl-SI"/>
        </w:rPr>
      </w:pPr>
      <w:r>
        <w:rPr>
          <w:lang w:val="sl-SI"/>
        </w:rPr>
        <w:t>Podizanje svijesti kod građana o značaju kulturne baštine.</w:t>
      </w:r>
    </w:p>
    <w:p w:rsidR="001E52EA" w:rsidRPr="00535BA8" w:rsidRDefault="001E52EA" w:rsidP="001E52EA">
      <w:pPr>
        <w:jc w:val="both"/>
        <w:rPr>
          <w:lang w:val="sl-SI"/>
        </w:rPr>
      </w:pPr>
      <w:r>
        <w:rPr>
          <w:lang w:val="sl-SI"/>
        </w:rPr>
        <w:t>Sticanje novih znanja i vještina na proces upravljanja kulturnom baštinom i njenom valorizacijom u turističke svrhe.</w:t>
      </w:r>
    </w:p>
    <w:p w:rsidR="001E52EA" w:rsidRPr="00535BA8" w:rsidRDefault="001E52EA" w:rsidP="001E52EA">
      <w:pPr>
        <w:jc w:val="both"/>
        <w:rPr>
          <w:b/>
          <w:lang w:val="sl-SI"/>
        </w:rPr>
      </w:pPr>
      <w:r>
        <w:rPr>
          <w:b/>
          <w:lang w:val="sl-SI"/>
        </w:rPr>
        <w:t xml:space="preserve"> </w:t>
      </w:r>
    </w:p>
    <w:p w:rsidR="001E52EA" w:rsidRPr="00535BA8" w:rsidRDefault="001E52EA" w:rsidP="001E52EA">
      <w:pPr>
        <w:jc w:val="both"/>
        <w:rPr>
          <w:lang w:val="sl-SI"/>
        </w:rPr>
      </w:pPr>
      <w:r>
        <w:rPr>
          <w:lang w:val="sl-SI"/>
        </w:rPr>
        <w:lastRenderedPageBreak/>
        <w:t>Štampaće se infromator o svim spomenicima kulture koji su pod zaštitiom sa detaljnim opisom i lokacijom biće jedinstven i sadržaće svih 5 gradova na primorju</w:t>
      </w:r>
      <w:r w:rsidRPr="00535BA8">
        <w:rPr>
          <w:lang w:val="sl-SI"/>
        </w:rPr>
        <w:t>. Sva ostala dokumenta i radni materijali će biti dostupni na web portalu projekta.</w:t>
      </w:r>
    </w:p>
    <w:p w:rsidR="001E52EA" w:rsidRDefault="001E52EA" w:rsidP="001E52EA">
      <w:pPr>
        <w:jc w:val="both"/>
        <w:rPr>
          <w:b/>
          <w:lang w:val="sl-SI"/>
        </w:rPr>
      </w:pPr>
    </w:p>
    <w:p w:rsidR="001E52EA" w:rsidRDefault="001E52EA" w:rsidP="001E52EA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 xml:space="preserve">Monitoring i praćenje će biti vršen kroz dokumentaciju i pisanje redovnih izvještaja, potpisivanjem određenih programa saradnje, kontinuiranim izvještavanjem medija kao i redovnoim korenspodencijom između svih subjekata koji će učestvovati u prijektu i to 5 Opština, 5 Gradfskih sekretarijata, 5 javnih preduzeća. </w:t>
      </w:r>
    </w:p>
    <w:p w:rsidR="001E52EA" w:rsidRDefault="001E52EA" w:rsidP="001E52EA">
      <w:pPr>
        <w:tabs>
          <w:tab w:val="left" w:pos="-720"/>
        </w:tabs>
        <w:suppressAutoHyphens/>
        <w:jc w:val="both"/>
        <w:rPr>
          <w:b/>
          <w:lang w:val="sl-SI"/>
        </w:rPr>
      </w:pPr>
    </w:p>
    <w:p w:rsidR="001E52EA" w:rsidRPr="0089064E" w:rsidRDefault="001E52EA" w:rsidP="001E52EA">
      <w:pPr>
        <w:tabs>
          <w:tab w:val="left" w:pos="-720"/>
        </w:tabs>
        <w:suppressAutoHyphens/>
        <w:jc w:val="both"/>
        <w:rPr>
          <w:b/>
          <w:u w:val="single"/>
          <w:lang w:val="sl-SI"/>
        </w:rPr>
      </w:pPr>
      <w:r w:rsidRPr="0089064E">
        <w:rPr>
          <w:b/>
          <w:u w:val="single"/>
          <w:lang w:val="sl-SI"/>
        </w:rPr>
        <w:t xml:space="preserve">12.)  Održivost </w:t>
      </w:r>
    </w:p>
    <w:p w:rsidR="001E52EA" w:rsidRPr="00447AE4" w:rsidRDefault="001E52EA" w:rsidP="001E52EA">
      <w:pPr>
        <w:tabs>
          <w:tab w:val="left" w:pos="-720"/>
        </w:tabs>
        <w:suppressAutoHyphens/>
        <w:jc w:val="both"/>
        <w:rPr>
          <w:lang w:val="sl-SI"/>
        </w:rPr>
      </w:pPr>
      <w:r w:rsidRPr="00447AE4">
        <w:rPr>
          <w:lang w:val="sl-SI"/>
        </w:rPr>
        <w:t xml:space="preserve">Projekat se ralizuje sa ciljem da se nakon detaljene rekonstrukcije i konzervacije kao i određene zaštite </w:t>
      </w:r>
      <w:r>
        <w:rPr>
          <w:lang w:val="sl-SI"/>
        </w:rPr>
        <w:t>spomenici kulturnog naslijeđa i isotoriskog značaja</w:t>
      </w:r>
      <w:r w:rsidRPr="00447AE4">
        <w:rPr>
          <w:lang w:val="sl-SI"/>
        </w:rPr>
        <w:t xml:space="preserve"> podvedu pod režim valorizacije u turisatičke svrhe. </w:t>
      </w:r>
      <w:r>
        <w:rPr>
          <w:lang w:val="sl-SI"/>
        </w:rPr>
        <w:t>Javna preduzeća koje treba da upravlja ovim projektom treba da ostvarauje značajn prihod. U tom pravcu treba da dođe do razmjene iskustva između 5 Opština na primorju i Ostalih zemlaja učesnica u prijektu konkretno Italije. S obzirom da svih 5 opština na primorju imaju jako veliku posjetu tokom ljetnjih mjeseci i trajanja turističke sezone potrebno je napaviti kvalitetan informatior sa vodičem za sve turiste koji posjećuju primorje. Sljedeći oblik održivosti jeste svakako otvaranje određenog broja malih zanatskih radnji, ugostiteljskih objekata i trgovinskih radnjica u saradnji sa lokalnim samoupravama, agenicjom za razvoj malih i srednjih preduzeća, Fondom za Razvoj i Zavodom za zapošljavanje.. Pored ovih sistema održivosti treba svakako naglasiti i određene fondove koji postoje i to na strani Evropske Unije a koji mogu biti predmet korišćenje u momentima kada se stvore odgovarajući pravni i zakonski uslovi. Takođe saradnja sa UNESCO i drugim regionalnim iniciijativama treba ovaj projekat da prepozna kao šansu za dalji razvoj kuluturno istorijskog turizma.</w:t>
      </w:r>
    </w:p>
    <w:p w:rsidR="001E52EA" w:rsidRDefault="001E52EA" w:rsidP="001E52EA">
      <w:pPr>
        <w:spacing w:after="200"/>
        <w:rPr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Default="001E52EA" w:rsidP="001E52EA">
      <w:pPr>
        <w:spacing w:after="200"/>
        <w:rPr>
          <w:b/>
          <w:u w:val="single"/>
          <w:lang w:val="sl-SI"/>
        </w:rPr>
      </w:pPr>
    </w:p>
    <w:p w:rsidR="001E52EA" w:rsidRPr="0089064E" w:rsidRDefault="001E52EA" w:rsidP="001E52EA">
      <w:pPr>
        <w:spacing w:after="200"/>
        <w:rPr>
          <w:b/>
          <w:u w:val="single"/>
        </w:rPr>
      </w:pPr>
      <w:r w:rsidRPr="0089064E">
        <w:rPr>
          <w:b/>
          <w:u w:val="single"/>
          <w:lang w:val="sl-SI"/>
        </w:rPr>
        <w:t xml:space="preserve"> </w:t>
      </w:r>
      <w:r>
        <w:rPr>
          <w:b/>
          <w:u w:val="single"/>
          <w:lang w:val="sl-SI"/>
        </w:rPr>
        <w:t>1</w:t>
      </w:r>
      <w:r>
        <w:rPr>
          <w:b/>
          <w:u w:val="single"/>
        </w:rPr>
        <w:t xml:space="preserve">3.) </w:t>
      </w:r>
      <w:r w:rsidRPr="0089064E">
        <w:rPr>
          <w:b/>
          <w:u w:val="single"/>
        </w:rPr>
        <w:t xml:space="preserve">Budžet </w:t>
      </w:r>
    </w:p>
    <w:p w:rsidR="001E52EA" w:rsidRDefault="001E52EA" w:rsidP="001E52E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lang w:val="sl-SI"/>
        </w:rPr>
      </w:pPr>
      <w:r>
        <w:rPr>
          <w:lang w:val="sl-SI"/>
        </w:rPr>
        <w:t xml:space="preserve"> </w:t>
      </w:r>
    </w:p>
    <w:tbl>
      <w:tblPr>
        <w:tblW w:w="11008" w:type="dxa"/>
        <w:tblInd w:w="-632" w:type="dxa"/>
        <w:tblLayout w:type="fixed"/>
        <w:tblLook w:val="0000"/>
      </w:tblPr>
      <w:tblGrid>
        <w:gridCol w:w="578"/>
        <w:gridCol w:w="4302"/>
        <w:gridCol w:w="1080"/>
        <w:gridCol w:w="1080"/>
        <w:gridCol w:w="900"/>
        <w:gridCol w:w="1260"/>
        <w:gridCol w:w="540"/>
        <w:gridCol w:w="1268"/>
      </w:tblGrid>
      <w:tr w:rsidR="001E52EA" w:rsidTr="00737279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2EA" w:rsidRPr="00CC642A" w:rsidRDefault="001E52EA" w:rsidP="00737279">
            <w:pPr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Rb.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2EA" w:rsidRPr="00CC642A" w:rsidRDefault="001E52EA" w:rsidP="00737279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Kategorija troškova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2EA" w:rsidRPr="00CC642A" w:rsidRDefault="001E52EA" w:rsidP="00737279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Jed.</w:t>
            </w:r>
          </w:p>
          <w:p w:rsidR="001E52EA" w:rsidRPr="00CC642A" w:rsidRDefault="001E52EA" w:rsidP="0073727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</w:t>
            </w:r>
            <w:r w:rsidRPr="00CC642A">
              <w:rPr>
                <w:b/>
                <w:bCs/>
                <w:color w:val="000000"/>
                <w:sz w:val="22"/>
                <w:szCs w:val="22"/>
              </w:rPr>
              <w:t>jere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2EA" w:rsidRPr="00CC642A" w:rsidRDefault="001E52EA" w:rsidP="00737279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  <w:lang w:val="es-ES"/>
              </w:rPr>
              <w:t>Cijena/</w:t>
            </w:r>
          </w:p>
          <w:p w:rsidR="001E52EA" w:rsidRPr="00CC642A" w:rsidRDefault="001E52EA" w:rsidP="00737279">
            <w:pPr>
              <w:jc w:val="center"/>
              <w:rPr>
                <w:b/>
                <w:bCs/>
                <w:color w:val="000000"/>
                <w:sz w:val="22"/>
                <w:szCs w:val="22"/>
                <w:lang w:val="es-E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s-ES"/>
              </w:rPr>
              <w:t>jed. m</w:t>
            </w:r>
            <w:r w:rsidRPr="00CC642A">
              <w:rPr>
                <w:b/>
                <w:bCs/>
                <w:color w:val="000000"/>
                <w:sz w:val="22"/>
                <w:szCs w:val="22"/>
                <w:lang w:val="es-ES"/>
              </w:rPr>
              <w:t>jere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2EA" w:rsidRPr="00CC642A" w:rsidRDefault="001E52EA" w:rsidP="00737279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  <w:lang w:val="hr-HR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Br</w:t>
            </w:r>
            <w:r w:rsidRPr="00CC642A">
              <w:rPr>
                <w:b/>
                <w:bCs/>
                <w:color w:val="000000"/>
                <w:sz w:val="22"/>
                <w:szCs w:val="22"/>
                <w:lang w:val="hr-HR"/>
              </w:rPr>
              <w:t>oj</w:t>
            </w:r>
          </w:p>
          <w:p w:rsidR="001E52EA" w:rsidRPr="00CC642A" w:rsidRDefault="001E52EA" w:rsidP="00737279">
            <w:pPr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2EA" w:rsidRPr="00CC642A" w:rsidRDefault="001E52EA" w:rsidP="00737279">
            <w:pPr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Ukupno</w:t>
            </w:r>
            <w:r w:rsidRPr="00CC642A">
              <w:rPr>
                <w:b/>
                <w:bCs/>
                <w:color w:val="000000"/>
                <w:sz w:val="22"/>
                <w:szCs w:val="22"/>
                <w:lang w:val="hr-HR"/>
              </w:rPr>
              <w:t xml:space="preserve">  </w:t>
            </w:r>
            <w:r w:rsidRPr="00CC642A"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2EA" w:rsidRPr="00CC642A" w:rsidRDefault="001E52EA" w:rsidP="00737279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  <w:lang w:val="it-CH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  <w:lang w:val="it-CH"/>
              </w:rPr>
              <w:t>Drugi izvori:</w:t>
            </w:r>
          </w:p>
          <w:p w:rsidR="001E52EA" w:rsidRPr="00CC642A" w:rsidRDefault="001E52EA" w:rsidP="00737279">
            <w:pPr>
              <w:jc w:val="center"/>
              <w:rPr>
                <w:b/>
                <w:bCs/>
                <w:color w:val="000000"/>
                <w:sz w:val="22"/>
                <w:szCs w:val="22"/>
                <w:lang w:val="it-CH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CC642A" w:rsidRDefault="001E52EA" w:rsidP="00737279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  <w:lang w:val="pl-PL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  <w:lang w:val="pl-PL"/>
              </w:rPr>
              <w:t>Potražuje se od Komisije</w:t>
            </w:r>
            <w:r>
              <w:rPr>
                <w:b/>
                <w:bCs/>
                <w:color w:val="000000"/>
                <w:sz w:val="22"/>
                <w:szCs w:val="22"/>
                <w:lang w:val="pl-PL"/>
              </w:rPr>
              <w:t>: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pStyle w:val="TFax5"/>
              <w:keepNext w:val="0"/>
              <w:tabs>
                <w:tab w:val="clear" w:pos="1701"/>
              </w:tabs>
              <w:snapToGrid w:val="0"/>
              <w:spacing w:after="0"/>
              <w:rPr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  <w:lang w:val="pl-PL"/>
              </w:rPr>
            </w:pPr>
            <w:r>
              <w:rPr>
                <w:b/>
                <w:bCs/>
                <w:color w:val="000000"/>
                <w:lang w:val="pl-PL"/>
              </w:rPr>
              <w:t>Aktivnost 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Troškovi izrade projekte dok</w:t>
            </w:r>
            <w:r w:rsidRPr="00E20953">
              <w:rPr>
                <w:color w:val="000000"/>
                <w:sz w:val="20"/>
                <w:szCs w:val="20"/>
                <w:lang w:val="pl-PL"/>
              </w:rPr>
              <w:t>umentacije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6E6408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  <w:lang w:val="hr-HR"/>
              </w:rPr>
            </w:pPr>
            <w:r w:rsidRPr="006E6408">
              <w:rPr>
                <w:color w:val="000000"/>
                <w:sz w:val="20"/>
                <w:szCs w:val="20"/>
                <w:lang w:val="hr-HR"/>
              </w:rPr>
              <w:t>projekat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6E6408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</w:tr>
      <w:tr w:rsidR="001E52EA" w:rsidRPr="00E33C74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33C74" w:rsidRDefault="001E52EA" w:rsidP="00737279">
            <w:pPr>
              <w:snapToGrid w:val="0"/>
            </w:pPr>
            <w:r w:rsidRPr="00E33C74">
              <w:t>2.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Troškovi međunarodne korenspodencije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B374F" w:rsidRDefault="001E52EA" w:rsidP="00737279">
            <w:pPr>
              <w:snapToGrid w:val="0"/>
              <w:jc w:val="right"/>
              <w:rPr>
                <w:sz w:val="20"/>
                <w:szCs w:val="20"/>
                <w:lang w:val="hr-HR"/>
              </w:rPr>
            </w:pPr>
            <w:r w:rsidRPr="007B374F">
              <w:rPr>
                <w:sz w:val="20"/>
                <w:szCs w:val="20"/>
                <w:lang w:val="hr-HR"/>
              </w:rPr>
              <w:t>projekat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B374F" w:rsidRDefault="001E52EA" w:rsidP="00737279">
            <w:pPr>
              <w:snapToGrid w:val="0"/>
              <w:jc w:val="right"/>
            </w:pPr>
            <w:r w:rsidRPr="007B374F">
              <w:t>300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33C74" w:rsidRDefault="001E52EA" w:rsidP="00737279">
            <w:pPr>
              <w:snapToGrid w:val="0"/>
              <w:jc w:val="right"/>
            </w:pPr>
            <w:r>
              <w:t>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33C74" w:rsidRDefault="001E52EA" w:rsidP="00737279">
            <w:pPr>
              <w:snapToGrid w:val="0"/>
              <w:jc w:val="right"/>
            </w:pPr>
            <w:r>
              <w:t>300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33C74" w:rsidRDefault="001E52EA" w:rsidP="00737279">
            <w:pPr>
              <w:snapToGrid w:val="0"/>
              <w:jc w:val="right"/>
            </w:pPr>
            <w: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E33C74" w:rsidRDefault="001E52EA" w:rsidP="00737279">
            <w:pPr>
              <w:snapToGrid w:val="0"/>
              <w:jc w:val="right"/>
            </w:pPr>
            <w:r>
              <w:t>300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color w:val="000000"/>
                <w:sz w:val="20"/>
                <w:szCs w:val="20"/>
              </w:rPr>
            </w:pPr>
            <w:r w:rsidRPr="00E20953">
              <w:rPr>
                <w:color w:val="000000"/>
                <w:sz w:val="20"/>
                <w:szCs w:val="20"/>
              </w:rPr>
              <w:t xml:space="preserve">Organizovanje posjete </w:t>
            </w:r>
            <w:r>
              <w:rPr>
                <w:color w:val="000000"/>
                <w:sz w:val="20"/>
                <w:szCs w:val="20"/>
              </w:rPr>
              <w:t>Svim gradovima na CG primorju i prezentacija projekta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982B9E" w:rsidRDefault="001E52EA" w:rsidP="00737279">
            <w:pPr>
              <w:snapToGrid w:val="0"/>
              <w:rPr>
                <w:color w:val="000000"/>
                <w:sz w:val="20"/>
                <w:szCs w:val="20"/>
              </w:rPr>
            </w:pPr>
            <w:r w:rsidRPr="00982B9E">
              <w:rPr>
                <w:color w:val="000000"/>
                <w:sz w:val="20"/>
                <w:szCs w:val="20"/>
              </w:rPr>
              <w:t>1grad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50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250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Organizovanje edu</w:t>
            </w:r>
            <w:r w:rsidRPr="00E20953">
              <w:rPr>
                <w:color w:val="000000"/>
                <w:sz w:val="20"/>
                <w:szCs w:val="20"/>
              </w:rPr>
              <w:t>kativne konferencije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6D36A2" w:rsidRDefault="001E52EA" w:rsidP="00737279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6D36A2">
              <w:rPr>
                <w:color w:val="000000"/>
                <w:sz w:val="20"/>
                <w:szCs w:val="20"/>
              </w:rPr>
              <w:t>dan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750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750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Podzbir I: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2300 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2300 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FF0000"/>
                <w:lang w:val="hr-HR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pStyle w:val="FootnoteText"/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934DB6" w:rsidRDefault="001E52EA" w:rsidP="00737279">
            <w:pPr>
              <w:pStyle w:val="FootnoteText"/>
              <w:snapToGrid w:val="0"/>
              <w:rPr>
                <w:b/>
                <w:bCs/>
                <w:color w:val="000000"/>
                <w:sz w:val="24"/>
                <w:szCs w:val="24"/>
                <w:lang w:val="pl-PL"/>
              </w:rPr>
            </w:pPr>
            <w:r w:rsidRPr="00934DB6">
              <w:rPr>
                <w:b/>
                <w:bCs/>
                <w:color w:val="000000"/>
                <w:sz w:val="24"/>
                <w:szCs w:val="24"/>
                <w:lang w:val="pl-PL"/>
              </w:rPr>
              <w:t>Aktivnost 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</w:tr>
      <w:tr w:rsidR="001E52EA" w:rsidRPr="00303304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934DB6" w:rsidRDefault="001E52EA" w:rsidP="00737279">
            <w:pPr>
              <w:pStyle w:val="FootnoteText"/>
              <w:snapToGrid w:val="0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6.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pStyle w:val="FootnoteText"/>
              <w:snapToGrid w:val="0"/>
              <w:rPr>
                <w:lang w:val="pl-PL"/>
              </w:rPr>
            </w:pPr>
            <w:r>
              <w:rPr>
                <w:lang w:val="pl-PL"/>
              </w:rPr>
              <w:t>I</w:t>
            </w:r>
            <w:r w:rsidRPr="00E20953">
              <w:rPr>
                <w:lang w:val="pl-PL"/>
              </w:rPr>
              <w:t xml:space="preserve">zrada planske dokumentacije i pregled stanja u kojem se </w:t>
            </w:r>
            <w:r>
              <w:rPr>
                <w:lang w:val="pl-PL"/>
              </w:rPr>
              <w:t>spomenici nalaze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064012" w:rsidRDefault="001E52EA" w:rsidP="00737279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projekat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 xml:space="preserve"> 100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 xml:space="preserve"> 500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500</w:t>
            </w:r>
          </w:p>
        </w:tc>
      </w:tr>
      <w:tr w:rsidR="001E52EA" w:rsidRPr="00303304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934DB6" w:rsidRDefault="001E52EA" w:rsidP="00737279">
            <w:pPr>
              <w:pStyle w:val="FootnoteText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pStyle w:val="FootnoteText"/>
              <w:snapToGrid w:val="0"/>
            </w:pPr>
            <w:r>
              <w:t>Izrada liste spomenika za područje Južnog Jadrana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35324" w:rsidRDefault="001E52EA" w:rsidP="00737279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projekat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300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300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 xml:space="preserve"> 0</w:t>
            </w:r>
          </w:p>
        </w:tc>
      </w:tr>
      <w:tr w:rsidR="001E52EA" w:rsidRPr="00303304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sz w:val="20"/>
                <w:szCs w:val="20"/>
              </w:rPr>
            </w:pPr>
            <w:r w:rsidRPr="00E20953">
              <w:rPr>
                <w:sz w:val="20"/>
                <w:szCs w:val="20"/>
              </w:rPr>
              <w:t>8.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pStyle w:val="FootnoteText"/>
              <w:snapToGrid w:val="0"/>
            </w:pPr>
            <w:r>
              <w:t xml:space="preserve"> Štampanje informatora za svih 5 gradova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35324" w:rsidRDefault="001E52EA" w:rsidP="00737279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Komad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2000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2000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303304" w:rsidRDefault="001E52EA" w:rsidP="00737279">
            <w:pPr>
              <w:snapToGrid w:val="0"/>
              <w:jc w:val="right"/>
            </w:pPr>
            <w:r>
              <w:t>2000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  <w:lang w:val="hr-HR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Podzbir II: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2000 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 xml:space="preserve">2000 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FF0000"/>
                <w:lang w:val="hr-HR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Honorari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color w:val="000000"/>
                <w:sz w:val="20"/>
                <w:szCs w:val="20"/>
                <w:lang w:val="it-IT"/>
              </w:rPr>
            </w:pPr>
            <w:r w:rsidRPr="00E20953">
              <w:rPr>
                <w:color w:val="000000"/>
                <w:sz w:val="20"/>
                <w:szCs w:val="20"/>
                <w:lang w:val="it-IT"/>
              </w:rPr>
              <w:t>Koordinator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35324" w:rsidRDefault="001E52EA" w:rsidP="00737279">
            <w:pPr>
              <w:snapToGrid w:val="0"/>
              <w:rPr>
                <w:color w:val="000000"/>
                <w:sz w:val="20"/>
                <w:szCs w:val="20"/>
                <w:lang w:val="hr-HR"/>
              </w:rPr>
            </w:pPr>
            <w:r>
              <w:rPr>
                <w:color w:val="000000"/>
                <w:sz w:val="20"/>
                <w:szCs w:val="20"/>
                <w:lang w:val="hr-HR"/>
              </w:rPr>
              <w:t>10</w:t>
            </w:r>
            <w:r w:rsidRPr="00735324">
              <w:rPr>
                <w:color w:val="000000"/>
                <w:sz w:val="20"/>
                <w:szCs w:val="20"/>
                <w:lang w:val="hr-HR"/>
              </w:rPr>
              <w:t>mjesec</w:t>
            </w:r>
            <w:r>
              <w:rPr>
                <w:color w:val="000000"/>
                <w:sz w:val="20"/>
                <w:szCs w:val="20"/>
                <w:lang w:val="hr-HR"/>
              </w:rPr>
              <w:t>i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35324" w:rsidRDefault="001E52EA" w:rsidP="00737279">
            <w:pPr>
              <w:snapToGri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100/mjesec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color w:val="000000"/>
                <w:sz w:val="20"/>
                <w:szCs w:val="20"/>
                <w:lang w:val="it-CH"/>
              </w:rPr>
            </w:pPr>
            <w:r w:rsidRPr="00E20953">
              <w:rPr>
                <w:color w:val="000000"/>
                <w:sz w:val="20"/>
                <w:szCs w:val="20"/>
                <w:lang w:val="it-CH"/>
              </w:rPr>
              <w:t>Sekretar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35324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  <w:lang w:val="hr-HR"/>
              </w:rPr>
            </w:pPr>
            <w:r>
              <w:rPr>
                <w:color w:val="000000"/>
                <w:sz w:val="20"/>
                <w:szCs w:val="20"/>
                <w:lang w:val="hr-HR"/>
              </w:rPr>
              <w:t>10mjeseci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35324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735324">
              <w:rPr>
                <w:color w:val="000000"/>
                <w:sz w:val="20"/>
                <w:szCs w:val="20"/>
              </w:rPr>
              <w:t>00/mjesec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color w:val="000000"/>
                <w:sz w:val="20"/>
                <w:szCs w:val="20"/>
                <w:lang w:val="it-IT"/>
              </w:rPr>
            </w:pPr>
            <w:r w:rsidRPr="00E20953">
              <w:rPr>
                <w:color w:val="000000"/>
                <w:sz w:val="20"/>
                <w:szCs w:val="20"/>
                <w:lang w:val="it-IT"/>
              </w:rPr>
              <w:t>Prevodilac korenspodent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35324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  <w:lang w:val="hr-HR"/>
              </w:rPr>
            </w:pPr>
            <w:r w:rsidRPr="00735324">
              <w:rPr>
                <w:color w:val="000000"/>
                <w:sz w:val="20"/>
                <w:szCs w:val="20"/>
                <w:lang w:val="hr-HR"/>
              </w:rPr>
              <w:t>7dana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35324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735324">
              <w:rPr>
                <w:color w:val="000000"/>
                <w:sz w:val="20"/>
                <w:szCs w:val="20"/>
              </w:rPr>
              <w:t>100/danu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934DB6" w:rsidRDefault="001E52EA" w:rsidP="00737279">
            <w:pPr>
              <w:snapToGrid w:val="0"/>
              <w:rPr>
                <w:b/>
                <w:color w:val="000000"/>
                <w:lang w:val="it-IT"/>
              </w:rPr>
            </w:pPr>
            <w:r w:rsidRPr="00934DB6">
              <w:rPr>
                <w:b/>
                <w:color w:val="000000"/>
                <w:lang w:val="it-IT"/>
              </w:rPr>
              <w:t>Podzbir: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6D36A2" w:rsidRDefault="001E52EA" w:rsidP="00737279">
            <w:pPr>
              <w:snapToGri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 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470</w:t>
            </w:r>
            <w:r w:rsidRPr="00FE5D18">
              <w:rPr>
                <w:b/>
                <w:color w:val="000000"/>
              </w:rPr>
              <w:t>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934DB6" w:rsidRDefault="001E52EA" w:rsidP="00737279">
            <w:pPr>
              <w:snapToGrid w:val="0"/>
              <w:rPr>
                <w:b/>
                <w:color w:val="000000"/>
              </w:rPr>
            </w:pPr>
            <w:r w:rsidRPr="00934DB6">
              <w:rPr>
                <w:b/>
                <w:color w:val="000000"/>
              </w:rPr>
              <w:t>Administrativni troškovi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</w:rPr>
            </w:pP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15.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E20953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Troškovi kancelariskog materijala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204D8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  <w:lang w:val="en-GB"/>
              </w:rPr>
            </w:pPr>
            <w:r w:rsidRPr="007204D8">
              <w:rPr>
                <w:color w:val="000000"/>
                <w:sz w:val="20"/>
                <w:szCs w:val="20"/>
                <w:lang w:val="en-GB"/>
              </w:rPr>
              <w:t>projekat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204D8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7204D8">
              <w:rPr>
                <w:color w:val="000000"/>
                <w:sz w:val="20"/>
                <w:szCs w:val="20"/>
              </w:rPr>
              <w:t>100/mjesec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204D8" w:rsidRDefault="001E52EA" w:rsidP="00737279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lang w:val="en-US"/>
              </w:rPr>
            </w:pPr>
            <w:r>
              <w:rPr>
                <w:b w:val="0"/>
                <w:bCs w:val="0"/>
                <w:color w:val="000000"/>
                <w:lang w:val="en-US"/>
              </w:rPr>
              <w:t>10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204D8" w:rsidRDefault="001E52EA" w:rsidP="00737279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lang w:val="en-US"/>
              </w:rPr>
            </w:pPr>
            <w:r>
              <w:rPr>
                <w:b w:val="0"/>
                <w:bCs w:val="0"/>
                <w:color w:val="000000"/>
                <w:lang w:val="en-US"/>
              </w:rPr>
              <w:t>1000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204D8" w:rsidRDefault="001E52EA" w:rsidP="00737279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lang w:val="en-US"/>
              </w:rPr>
            </w:pPr>
            <w:r>
              <w:rPr>
                <w:b w:val="0"/>
                <w:bCs w:val="0"/>
                <w:color w:val="000000"/>
                <w:lang w:val="en-US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1000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bCs/>
                <w:color w:val="000000"/>
                <w:sz w:val="20"/>
                <w:szCs w:val="20"/>
              </w:rPr>
            </w:pPr>
            <w:r w:rsidRPr="00E20953">
              <w:rPr>
                <w:bCs/>
                <w:color w:val="000000"/>
                <w:sz w:val="20"/>
                <w:szCs w:val="20"/>
              </w:rPr>
              <w:t>Troškovi interneta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204D8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  <w:lang w:val="hr-HR"/>
              </w:rPr>
            </w:pPr>
            <w:r>
              <w:rPr>
                <w:color w:val="000000"/>
                <w:sz w:val="20"/>
                <w:szCs w:val="20"/>
                <w:lang w:val="hr-HR"/>
              </w:rPr>
              <w:t>10</w:t>
            </w:r>
            <w:r w:rsidRPr="007204D8">
              <w:rPr>
                <w:color w:val="000000"/>
                <w:sz w:val="20"/>
                <w:szCs w:val="20"/>
                <w:lang w:val="hr-HR"/>
              </w:rPr>
              <w:t>mjesec</w:t>
            </w:r>
            <w:r>
              <w:rPr>
                <w:color w:val="000000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204D8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  <w:lang w:val="hr-HR"/>
              </w:rPr>
            </w:pPr>
            <w:r w:rsidRPr="007204D8">
              <w:rPr>
                <w:color w:val="000000"/>
                <w:sz w:val="20"/>
                <w:szCs w:val="20"/>
                <w:lang w:val="hr-HR"/>
              </w:rPr>
              <w:t>40/mjesec</w:t>
            </w:r>
            <w:r>
              <w:rPr>
                <w:color w:val="000000"/>
                <w:sz w:val="20"/>
                <w:szCs w:val="20"/>
                <w:lang w:val="hr-HR"/>
              </w:rPr>
              <w:t>u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6D36A2" w:rsidRDefault="001E52EA" w:rsidP="00737279">
            <w:pPr>
              <w:snapToGrid w:val="0"/>
              <w:jc w:val="right"/>
              <w:rPr>
                <w:bCs/>
                <w:color w:val="000000"/>
              </w:rPr>
            </w:pPr>
            <w:r w:rsidRPr="006D36A2">
              <w:rPr>
                <w:bCs/>
                <w:color w:val="000000"/>
              </w:rPr>
              <w:t>400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</w:t>
            </w:r>
            <w:r w:rsidRPr="00FE5D18">
              <w:rPr>
                <w:bCs/>
                <w:color w:val="000000"/>
              </w:rPr>
              <w:t>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bCs/>
                <w:color w:val="000000"/>
                <w:sz w:val="20"/>
                <w:szCs w:val="20"/>
              </w:rPr>
            </w:pPr>
            <w:r w:rsidRPr="00E20953">
              <w:rPr>
                <w:bCs/>
                <w:color w:val="000000"/>
                <w:sz w:val="20"/>
                <w:szCs w:val="20"/>
              </w:rPr>
              <w:t>Troškovi kopiranja i štampe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204D8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  <w:lang w:val="hr-HR"/>
              </w:rPr>
            </w:pPr>
            <w:r w:rsidRPr="007204D8">
              <w:rPr>
                <w:color w:val="000000"/>
                <w:sz w:val="20"/>
                <w:szCs w:val="20"/>
                <w:lang w:val="hr-HR"/>
              </w:rPr>
              <w:t>projekat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500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6D36A2" w:rsidRDefault="001E52EA" w:rsidP="00737279">
            <w:pPr>
              <w:snapToGrid w:val="0"/>
              <w:jc w:val="right"/>
              <w:rPr>
                <w:bCs/>
                <w:color w:val="000000"/>
              </w:rPr>
            </w:pPr>
            <w:r w:rsidRPr="006D36A2">
              <w:rPr>
                <w:bCs/>
                <w:color w:val="000000"/>
              </w:rPr>
              <w:t>2500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250</w:t>
            </w:r>
            <w:r w:rsidRPr="00FE5D18">
              <w:rPr>
                <w:bCs/>
                <w:color w:val="000000"/>
              </w:rPr>
              <w:t>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bCs/>
                <w:color w:val="000000"/>
                <w:sz w:val="20"/>
                <w:szCs w:val="20"/>
              </w:rPr>
            </w:pPr>
            <w:r w:rsidRPr="00E20953">
              <w:rPr>
                <w:bCs/>
                <w:color w:val="000000"/>
                <w:sz w:val="20"/>
                <w:szCs w:val="20"/>
              </w:rPr>
              <w:t>Troškovi izrade web portala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7204D8" w:rsidRDefault="001E52EA" w:rsidP="00737279">
            <w:pPr>
              <w:snapToGrid w:val="0"/>
              <w:jc w:val="right"/>
              <w:rPr>
                <w:color w:val="000000"/>
                <w:sz w:val="20"/>
                <w:szCs w:val="20"/>
                <w:lang w:val="hr-HR"/>
              </w:rPr>
            </w:pPr>
            <w:r w:rsidRPr="007204D8">
              <w:rPr>
                <w:color w:val="000000"/>
                <w:sz w:val="20"/>
                <w:szCs w:val="20"/>
                <w:lang w:val="hr-HR"/>
              </w:rPr>
              <w:t>projekat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6D36A2" w:rsidRDefault="001E52EA" w:rsidP="00737279">
            <w:pPr>
              <w:snapToGrid w:val="0"/>
              <w:jc w:val="right"/>
              <w:rPr>
                <w:bCs/>
                <w:color w:val="000000"/>
              </w:rPr>
            </w:pPr>
            <w:r w:rsidRPr="006D36A2">
              <w:rPr>
                <w:bCs/>
                <w:color w:val="000000"/>
              </w:rPr>
              <w:t>1500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Cs/>
                <w:color w:val="000000"/>
              </w:rPr>
            </w:pPr>
            <w:r w:rsidRPr="00FE5D18">
              <w:rPr>
                <w:bCs/>
                <w:color w:val="000000"/>
              </w:rPr>
              <w:t>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Cs/>
                <w:color w:val="000000"/>
              </w:rPr>
            </w:pPr>
            <w:r w:rsidRPr="00FE5D18">
              <w:rPr>
                <w:bCs/>
                <w:color w:val="000000"/>
              </w:rPr>
              <w:t>1500</w:t>
            </w:r>
          </w:p>
        </w:tc>
      </w:tr>
      <w:tr w:rsidR="001E52EA" w:rsidRPr="00FE5D18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871846" w:rsidRDefault="001E52EA" w:rsidP="00737279">
            <w:pPr>
              <w:snapToGrid w:val="0"/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snapToGrid w:val="0"/>
              <w:rPr>
                <w:sz w:val="20"/>
                <w:szCs w:val="20"/>
              </w:rPr>
            </w:pPr>
            <w:r w:rsidRPr="00E20953">
              <w:rPr>
                <w:sz w:val="20"/>
                <w:szCs w:val="20"/>
              </w:rPr>
              <w:t>Podzbir: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871846" w:rsidRDefault="001E52EA" w:rsidP="00737279">
            <w:pPr>
              <w:snapToGrid w:val="0"/>
              <w:jc w:val="right"/>
              <w:rPr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871846" w:rsidRDefault="001E52EA" w:rsidP="00737279">
            <w:pPr>
              <w:snapToGrid w:val="0"/>
              <w:jc w:val="right"/>
              <w:rPr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871846" w:rsidRDefault="001E52EA" w:rsidP="00737279">
            <w:pPr>
              <w:snapToGrid w:val="0"/>
              <w:jc w:val="right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6D36A2" w:rsidRDefault="001E52EA" w:rsidP="00737279">
            <w:pPr>
              <w:snapToGrid w:val="0"/>
              <w:jc w:val="right"/>
              <w:rPr>
                <w:b/>
              </w:rPr>
            </w:pPr>
            <w:r w:rsidRPr="006D36A2">
              <w:rPr>
                <w:b/>
              </w:rPr>
              <w:t>5400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Pr="00FE5D18">
              <w:rPr>
                <w:b/>
              </w:rPr>
              <w:t xml:space="preserve"> 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Pr="00FE5D18" w:rsidRDefault="001E52EA" w:rsidP="00737279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5400</w:t>
            </w:r>
          </w:p>
        </w:tc>
      </w:tr>
      <w:tr w:rsidR="001E52EA" w:rsidTr="00737279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FF0000"/>
              </w:rPr>
            </w:pPr>
          </w:p>
        </w:tc>
        <w:tc>
          <w:tcPr>
            <w:tcW w:w="4302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Pr="00E20953" w:rsidRDefault="001E52EA" w:rsidP="00737279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b w:val="0"/>
                <w:color w:val="000000"/>
                <w:sz w:val="20"/>
                <w:szCs w:val="20"/>
                <w:lang w:val="it-CH"/>
              </w:rPr>
            </w:pPr>
            <w:r w:rsidRPr="00E20953">
              <w:rPr>
                <w:b w:val="0"/>
                <w:color w:val="000000"/>
                <w:sz w:val="20"/>
                <w:szCs w:val="20"/>
                <w:lang w:val="it-CH"/>
              </w:rPr>
              <w:t>Ukupni troškovi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color w:val="000000"/>
                <w:lang w:val="it-CH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rPr>
                <w:color w:val="000000"/>
                <w:lang w:val="hr-HR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  <w:lang w:val="it-CH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14.400,00 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 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EA" w:rsidRDefault="001E52EA" w:rsidP="00737279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14.400,00 </w:t>
            </w:r>
          </w:p>
        </w:tc>
      </w:tr>
    </w:tbl>
    <w:p w:rsidR="001E52EA" w:rsidRDefault="001E52EA" w:rsidP="001E52E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lang w:val="sl-SI"/>
        </w:rPr>
      </w:pPr>
    </w:p>
    <w:p w:rsidR="001E52EA" w:rsidRDefault="001E52EA" w:rsidP="001E52EA">
      <w:pPr>
        <w:pStyle w:val="Heading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52EA" w:rsidRPr="006630CC" w:rsidRDefault="001E52EA" w:rsidP="001E52EA"/>
    <w:p w:rsidR="001E52EA" w:rsidRDefault="001E52EA" w:rsidP="001E52EA">
      <w:pPr>
        <w:jc w:val="both"/>
        <w:rPr>
          <w:b/>
          <w:u w:val="single"/>
        </w:rPr>
      </w:pPr>
    </w:p>
    <w:p w:rsidR="001E52EA" w:rsidRDefault="001E52EA" w:rsidP="001E52EA">
      <w:pPr>
        <w:jc w:val="both"/>
        <w:rPr>
          <w:b/>
          <w:u w:val="single"/>
        </w:rPr>
      </w:pPr>
    </w:p>
    <w:p w:rsidR="001E52EA" w:rsidRDefault="001E52EA" w:rsidP="001E52EA">
      <w:pPr>
        <w:jc w:val="both"/>
        <w:rPr>
          <w:b/>
          <w:u w:val="single"/>
        </w:rPr>
      </w:pPr>
    </w:p>
    <w:p w:rsidR="001E52EA" w:rsidRPr="00055764" w:rsidRDefault="001E52EA" w:rsidP="001E52EA">
      <w:pPr>
        <w:jc w:val="both"/>
        <w:rPr>
          <w:b/>
          <w:u w:val="single"/>
        </w:rPr>
      </w:pPr>
      <w:r w:rsidRPr="00055764">
        <w:rPr>
          <w:b/>
          <w:u w:val="single"/>
        </w:rPr>
        <w:t>14.) Realizovani planovi i programi:</w:t>
      </w:r>
    </w:p>
    <w:p w:rsidR="001E52EA" w:rsidRPr="0046565C" w:rsidRDefault="001E52EA" w:rsidP="001E52EA">
      <w:pPr>
        <w:jc w:val="both"/>
        <w:rPr>
          <w:lang w:val="sl-SI"/>
        </w:rPr>
      </w:pPr>
      <w:r w:rsidRPr="00CB435F">
        <w:t xml:space="preserve">Istitut </w:t>
      </w:r>
      <w:r>
        <w:rPr>
          <w:rStyle w:val="grame"/>
        </w:rPr>
        <w:t>j</w:t>
      </w:r>
      <w:r w:rsidRPr="00CB435F">
        <w:rPr>
          <w:rStyle w:val="grame"/>
        </w:rPr>
        <w:t>e</w:t>
      </w:r>
      <w:r>
        <w:t xml:space="preserve"> uspostavio intezivan radni program koji j</w:t>
      </w:r>
      <w:r w:rsidRPr="00CB435F">
        <w:t>e biti fokusiran na strateška pitanja budućeg pravaca razvoja društvenog i ekonosmog sistema Crne Gore. Najvažnij</w:t>
      </w:r>
      <w:r>
        <w:t>i</w:t>
      </w:r>
      <w:r w:rsidRPr="00CB435F">
        <w:t xml:space="preserve"> </w:t>
      </w:r>
      <w:r>
        <w:rPr>
          <w:rStyle w:val="grame"/>
        </w:rPr>
        <w:t>je</w:t>
      </w:r>
      <w:r w:rsidRPr="00CB435F">
        <w:t xml:space="preserve"> svakako </w:t>
      </w:r>
      <w:r>
        <w:t xml:space="preserve"> </w:t>
      </w:r>
      <w:r w:rsidRPr="00CB435F">
        <w:t xml:space="preserve">istraživački projekti političke integracije, proširenja EU, evropskog monetarnog sistema, unutrašnji politički odnosi između pojedinih uticajnih članica. Posebno </w:t>
      </w:r>
      <w:r>
        <w:rPr>
          <w:rStyle w:val="grame"/>
        </w:rPr>
        <w:t xml:space="preserve"> </w:t>
      </w:r>
      <w:r w:rsidRPr="00CB435F">
        <w:t xml:space="preserve"> se baviti istraživanje i praćenjem procesa uspostavljanja Zajedničke spoljne i bezbjedonosne politike, pitanje bezbjednosti i pravosuđa, pitanje energetike i životnog okruženja i socijlane politike, ekologije</w:t>
      </w:r>
      <w:r>
        <w:t>.</w:t>
      </w:r>
    </w:p>
    <w:p w:rsidR="001E52EA" w:rsidRPr="00F943DE" w:rsidRDefault="001E52EA" w:rsidP="001E52EA">
      <w:pPr>
        <w:pStyle w:val="NormalWeb"/>
        <w:jc w:val="both"/>
        <w:rPr>
          <w:lang w:val="sr-Latn-CS"/>
        </w:rPr>
      </w:pPr>
      <w:r>
        <w:rPr>
          <w:lang w:val="sr-Latn-CS"/>
        </w:rPr>
        <w:t xml:space="preserve">Programi iz gore navedenog opsega su: </w:t>
      </w:r>
      <w:r w:rsidRPr="0046565C">
        <w:rPr>
          <w:b/>
          <w:lang w:val="sr-Latn-CS"/>
        </w:rPr>
        <w:t>1. Osnivanje društva priajteljstva Crne Gore i Kine</w:t>
      </w:r>
      <w:r>
        <w:rPr>
          <w:lang w:val="sr-Latn-CS"/>
        </w:rPr>
        <w:t xml:space="preserve">, 2. </w:t>
      </w:r>
      <w:r w:rsidRPr="0046565C">
        <w:rPr>
          <w:b/>
          <w:lang w:val="sr-Latn-CS"/>
        </w:rPr>
        <w:t>Asocijacije za američke studije u Crnoj Gori</w:t>
      </w:r>
      <w:r>
        <w:rPr>
          <w:lang w:val="sr-Latn-CS"/>
        </w:rPr>
        <w:t xml:space="preserve"> i 3. </w:t>
      </w:r>
      <w:r w:rsidRPr="0046565C">
        <w:rPr>
          <w:b/>
          <w:lang w:val="sr-Latn-CS"/>
        </w:rPr>
        <w:t>Civilne diplomatske inicijative</w:t>
      </w:r>
      <w:r>
        <w:rPr>
          <w:lang w:val="sr-Latn-CS"/>
        </w:rPr>
        <w:t>. Sve tri organizacije su osnovane uz podršku Instituta i bave se sistemom saradnje „Think Thank „u cilju jasnog pozicioniranje EU u odnosu na EU i Azijske integracije.</w:t>
      </w:r>
    </w:p>
    <w:p w:rsidR="001E52EA" w:rsidRDefault="001E52EA" w:rsidP="001E52EA">
      <w:pPr>
        <w:pStyle w:val="NormalWeb"/>
        <w:jc w:val="both"/>
        <w:rPr>
          <w:lang w:val="sr-Latn-CS"/>
        </w:rPr>
      </w:pPr>
      <w:r w:rsidRPr="00CB435F">
        <w:rPr>
          <w:lang w:val="sr-Latn-CS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CB435F">
        <w:rPr>
          <w:lang w:val="sr-Latn-CS"/>
        </w:rPr>
        <w:br/>
        <w:t xml:space="preserve">Institut </w:t>
      </w:r>
      <w:r>
        <w:rPr>
          <w:rStyle w:val="grame"/>
          <w:lang w:val="sr-Latn-CS"/>
        </w:rPr>
        <w:t>je</w:t>
      </w:r>
      <w:r>
        <w:rPr>
          <w:lang w:val="sr-Latn-CS"/>
        </w:rPr>
        <w:t xml:space="preserve"> uspostavio</w:t>
      </w:r>
      <w:r w:rsidRPr="00CB435F">
        <w:rPr>
          <w:lang w:val="sr-Latn-CS"/>
        </w:rPr>
        <w:t xml:space="preserve"> radne grupe koje će se bavitit evropskim poslovima pojedinačno uključujući i pravnike i ekonomiste. Grupe </w:t>
      </w:r>
      <w:r w:rsidRPr="00CB435F">
        <w:rPr>
          <w:rStyle w:val="grame"/>
          <w:lang w:val="sr-Latn-CS"/>
        </w:rPr>
        <w:t>će</w:t>
      </w:r>
      <w:r w:rsidRPr="00CB435F">
        <w:rPr>
          <w:lang w:val="sr-Latn-CS"/>
        </w:rPr>
        <w:t xml:space="preserve"> nadalje uspostaviti forum za otovrenu diskusiju o evropskim poslovima u Crnoj Gori gdje će profesionalci moderirati javnim i privatnim sektorom. </w:t>
      </w:r>
    </w:p>
    <w:p w:rsidR="001E52EA" w:rsidRPr="0046565C" w:rsidRDefault="001E52EA" w:rsidP="001E52EA">
      <w:pPr>
        <w:pStyle w:val="NormalWeb"/>
        <w:jc w:val="both"/>
        <w:rPr>
          <w:b/>
          <w:lang w:val="sr-Latn-CS"/>
        </w:rPr>
      </w:pPr>
      <w:r>
        <w:rPr>
          <w:lang w:val="sr-Latn-CS"/>
        </w:rPr>
        <w:t xml:space="preserve">Programi realizovan iz gore navedene oblasti je: 1. </w:t>
      </w:r>
      <w:r w:rsidRPr="0046565C">
        <w:rPr>
          <w:b/>
          <w:lang w:val="sr-Latn-CS"/>
        </w:rPr>
        <w:t>„Forum 3“ Kopar Bari Bar</w:t>
      </w:r>
      <w:r>
        <w:rPr>
          <w:b/>
          <w:lang w:val="sr-Latn-CS"/>
        </w:rPr>
        <w:t xml:space="preserve">, 2. </w:t>
      </w:r>
      <w:r w:rsidRPr="0046565C">
        <w:rPr>
          <w:b/>
        </w:rPr>
        <w:t>Informisanje i podsticanje dijaloga o evropskim integracijama</w:t>
      </w:r>
    </w:p>
    <w:p w:rsidR="001E52EA" w:rsidRDefault="001E52EA" w:rsidP="001E52EA">
      <w:pPr>
        <w:pStyle w:val="NormalWeb"/>
        <w:jc w:val="both"/>
        <w:rPr>
          <w:lang w:val="sr-Latn-CS"/>
        </w:rPr>
      </w:pPr>
      <w:r w:rsidRPr="00CB435F">
        <w:rPr>
          <w:lang w:val="sr-Latn-CS"/>
        </w:rPr>
        <w:t xml:space="preserve">Institut </w:t>
      </w:r>
      <w:r>
        <w:rPr>
          <w:rStyle w:val="grame"/>
          <w:lang w:val="sr-Latn-CS"/>
        </w:rPr>
        <w:t>j</w:t>
      </w:r>
      <w:r w:rsidRPr="00CB435F">
        <w:rPr>
          <w:rStyle w:val="grame"/>
          <w:lang w:val="sr-Latn-CS"/>
        </w:rPr>
        <w:t>e</w:t>
      </w:r>
      <w:r w:rsidRPr="00CB435F">
        <w:rPr>
          <w:lang w:val="sr-Latn-CS"/>
        </w:rPr>
        <w:t xml:space="preserve"> uspostaviti veze sa akademskim i politički orijenitsanim institutima koji se bave Evropskim poslovima kroz Asocijaciju Evropskih Političkih Studija (TEPSA) i Irskom Asocijacijom Savremenih Evrospkih Studija (IACES).</w:t>
      </w:r>
    </w:p>
    <w:p w:rsidR="001E52EA" w:rsidRDefault="001E52EA" w:rsidP="001E52EA">
      <w:pPr>
        <w:pStyle w:val="NormalWeb"/>
        <w:jc w:val="both"/>
        <w:rPr>
          <w:lang w:val="sl-SI"/>
        </w:rPr>
      </w:pPr>
      <w:r>
        <w:rPr>
          <w:lang w:val="sr-Latn-CS"/>
        </w:rPr>
        <w:t xml:space="preserve">Program realizovan u ovoj oblasti je: </w:t>
      </w:r>
      <w:r w:rsidRPr="0046565C">
        <w:rPr>
          <w:b/>
          <w:lang w:val="sr-Latn-CS"/>
        </w:rPr>
        <w:t>Saradnja sa Italijanskom Evropskim Centrom</w:t>
      </w:r>
      <w:r>
        <w:rPr>
          <w:lang w:val="sr-Latn-CS"/>
        </w:rPr>
        <w:t xml:space="preserve"> u čijem programu je Olovera Vidaković, koordinator Instituta za međunarodnu saradnju, obavljala praksu nakon master studija</w:t>
      </w:r>
      <w:r>
        <w:rPr>
          <w:lang w:val="sl-SI"/>
        </w:rPr>
        <w:t xml:space="preserve"> </w:t>
      </w:r>
    </w:p>
    <w:p w:rsidR="001E52EA" w:rsidRDefault="001E52EA" w:rsidP="001E52EA">
      <w:pPr>
        <w:pStyle w:val="NormalWeb"/>
        <w:jc w:val="both"/>
        <w:rPr>
          <w:b/>
          <w:u w:val="single"/>
          <w:lang w:val="sl-SI"/>
        </w:rPr>
      </w:pPr>
      <w:r w:rsidRPr="00055764">
        <w:rPr>
          <w:b/>
          <w:u w:val="single"/>
          <w:lang w:val="sl-SI"/>
        </w:rPr>
        <w:t>15.)</w:t>
      </w:r>
      <w:r>
        <w:rPr>
          <w:b/>
          <w:u w:val="single"/>
          <w:lang w:val="sl-SI"/>
        </w:rPr>
        <w:t xml:space="preserve"> </w:t>
      </w:r>
      <w:r w:rsidRPr="00055764">
        <w:rPr>
          <w:b/>
          <w:u w:val="single"/>
          <w:lang w:val="sl-SI"/>
        </w:rPr>
        <w:t>Odgovorna osoba za realizaciju programa:</w:t>
      </w:r>
    </w:p>
    <w:p w:rsidR="001E52EA" w:rsidRPr="00055764" w:rsidRDefault="001E52EA" w:rsidP="001E52EA">
      <w:pPr>
        <w:pStyle w:val="NormalWeb"/>
        <w:jc w:val="both"/>
        <w:rPr>
          <w:b/>
          <w:u w:val="single"/>
          <w:lang w:val="sl-SI"/>
        </w:rPr>
      </w:pPr>
      <w:r>
        <w:rPr>
          <w:lang w:val="sl-SI"/>
        </w:rPr>
        <w:t>Olivera Vidaković, Obala 13 jula 85000 Bar 069066547</w:t>
      </w:r>
    </w:p>
    <w:p w:rsidR="001E52EA" w:rsidRPr="0046565C" w:rsidRDefault="001E52EA" w:rsidP="001E52EA">
      <w:pPr>
        <w:jc w:val="both"/>
        <w:rPr>
          <w:b/>
          <w:u w:val="single"/>
          <w:lang w:val="sl-SI"/>
        </w:rPr>
      </w:pPr>
      <w:r w:rsidRPr="0046565C">
        <w:rPr>
          <w:b/>
          <w:u w:val="single"/>
          <w:lang w:val="sl-SI"/>
        </w:rPr>
        <w:t>16.) Podaci o organima upravljanja</w:t>
      </w:r>
    </w:p>
    <w:p w:rsidR="001E52EA" w:rsidRDefault="001E52EA" w:rsidP="001E52EA">
      <w:pPr>
        <w:jc w:val="both"/>
        <w:rPr>
          <w:lang w:val="sl-SI"/>
        </w:rPr>
      </w:pPr>
      <w:r w:rsidRPr="005009A2">
        <w:rPr>
          <w:lang w:val="sl-SI"/>
        </w:rPr>
        <w:t>Dosadanšn</w:t>
      </w:r>
      <w:r>
        <w:rPr>
          <w:lang w:val="sl-SI"/>
        </w:rPr>
        <w:t xml:space="preserve">ji </w:t>
      </w:r>
      <w:r w:rsidRPr="00982B9E">
        <w:rPr>
          <w:b/>
          <w:lang w:val="sl-SI"/>
        </w:rPr>
        <w:t>donatori</w:t>
      </w:r>
      <w:r>
        <w:rPr>
          <w:lang w:val="sl-SI"/>
        </w:rPr>
        <w:t xml:space="preserve"> su bili SO Bar, Komisija za raspodjelu sredstava NVO Skupštine RCG</w:t>
      </w:r>
      <w:r w:rsidRPr="005009A2">
        <w:rPr>
          <w:lang w:val="sl-SI"/>
        </w:rPr>
        <w:t xml:space="preserve">. </w:t>
      </w:r>
      <w:r w:rsidRPr="00982B9E">
        <w:rPr>
          <w:b/>
          <w:lang w:val="sl-SI"/>
        </w:rPr>
        <w:t>Partneri</w:t>
      </w:r>
      <w:r w:rsidRPr="005009A2">
        <w:rPr>
          <w:lang w:val="sl-SI"/>
        </w:rPr>
        <w:t xml:space="preserve"> su Društvo prijateljstva NR</w:t>
      </w:r>
      <w:r>
        <w:rPr>
          <w:lang w:val="sl-SI"/>
        </w:rPr>
        <w:t xml:space="preserve"> Kine i Crne Gore, Ambasada SAD U Crnoj Gori, Ambasada NR Kine u Crnoj Gori, Delegacoja Evropske komisije u Crnoj Gori, SO Kotor, SO  Ulcinj, Univerzitet Mediteran, Centar za američke studije u Beogradu.</w:t>
      </w:r>
      <w:r w:rsidRPr="005009A2">
        <w:rPr>
          <w:lang w:val="sl-SI"/>
        </w:rPr>
        <w:t xml:space="preserve"> </w:t>
      </w:r>
    </w:p>
    <w:p w:rsidR="001E52EA" w:rsidRDefault="001E52EA" w:rsidP="001E52EA">
      <w:pPr>
        <w:jc w:val="both"/>
        <w:rPr>
          <w:lang w:val="sl-SI"/>
        </w:rPr>
      </w:pPr>
      <w:r w:rsidRPr="00982B9E">
        <w:rPr>
          <w:b/>
          <w:lang w:val="sl-SI"/>
        </w:rPr>
        <w:t>U upravnim odboru</w:t>
      </w:r>
      <w:r w:rsidRPr="005009A2">
        <w:rPr>
          <w:lang w:val="sl-SI"/>
        </w:rPr>
        <w:t xml:space="preserve"> su </w:t>
      </w:r>
      <w:r>
        <w:rPr>
          <w:lang w:val="sl-SI"/>
        </w:rPr>
        <w:t>Samir Hadžić, Jovan Bogićević, Olivera Vidaković, Sanja Vlahović, Nikola Vujačić, Marstijepović Nada.</w:t>
      </w:r>
    </w:p>
    <w:p w:rsidR="001E52EA" w:rsidRDefault="001E52EA" w:rsidP="001E52EA">
      <w:pPr>
        <w:jc w:val="both"/>
        <w:rPr>
          <w:lang w:val="sl-SI"/>
        </w:rPr>
      </w:pPr>
    </w:p>
    <w:p w:rsidR="001E52EA" w:rsidRPr="0089064E" w:rsidRDefault="001E52EA" w:rsidP="001E52EA">
      <w:pPr>
        <w:rPr>
          <w:b/>
          <w:bCs/>
          <w:u w:val="single"/>
        </w:rPr>
      </w:pPr>
      <w:r w:rsidRPr="0089064E">
        <w:rPr>
          <w:b/>
          <w:bCs/>
          <w:u w:val="single"/>
        </w:rPr>
        <w:t xml:space="preserve">17.) Žiro račun:  </w:t>
      </w:r>
      <w:r w:rsidRPr="0089064E">
        <w:rPr>
          <w:b/>
          <w:i/>
          <w:sz w:val="28"/>
          <w:szCs w:val="28"/>
          <w:u w:val="single"/>
        </w:rPr>
        <w:t xml:space="preserve">505-16519-81  </w:t>
      </w:r>
      <w:r w:rsidRPr="0089064E">
        <w:rPr>
          <w:b/>
          <w:bCs/>
          <w:u w:val="single"/>
        </w:rPr>
        <w:t xml:space="preserve"> PIB:   02652102</w:t>
      </w:r>
    </w:p>
    <w:p w:rsidR="001E52EA" w:rsidRDefault="001E52EA" w:rsidP="001E52EA">
      <w:pPr>
        <w:rPr>
          <w:lang w:val="sl-SI"/>
        </w:rPr>
      </w:pPr>
    </w:p>
    <w:p w:rsidR="001E52EA" w:rsidRDefault="001E52EA" w:rsidP="001E52EA"/>
    <w:p w:rsidR="001E52EA" w:rsidRDefault="001E52EA" w:rsidP="001E52EA"/>
    <w:p w:rsidR="001E52EA" w:rsidRDefault="001E52EA" w:rsidP="001E52EA">
      <w:r>
        <w:t>VLADA CRNE GORE</w:t>
      </w:r>
    </w:p>
    <w:p w:rsidR="001E52EA" w:rsidRDefault="001E52EA" w:rsidP="001E52EA">
      <w:r>
        <w:t>MINISTARSTVO FINANSIJA</w:t>
      </w:r>
    </w:p>
    <w:p w:rsidR="001E52EA" w:rsidRDefault="001E52EA" w:rsidP="001E52EA">
      <w:r>
        <w:t>Komisija za raspodjelu sredstava od igara na sreću</w:t>
      </w:r>
    </w:p>
    <w:p w:rsidR="001E52EA" w:rsidRDefault="001E52EA" w:rsidP="001E52EA">
      <w:r>
        <w:t xml:space="preserve"> </w:t>
      </w:r>
    </w:p>
    <w:p w:rsidR="001E52EA" w:rsidRDefault="001E52EA" w:rsidP="001E52EA">
      <w:r>
        <w:t>Bar, 24.09.2011. godine</w:t>
      </w:r>
    </w:p>
    <w:p w:rsidR="001E52EA" w:rsidRDefault="001E52EA" w:rsidP="001E52EA"/>
    <w:p w:rsidR="001E52EA" w:rsidRDefault="001E52EA" w:rsidP="001E52EA"/>
    <w:p w:rsidR="001E52EA" w:rsidRDefault="001E52EA" w:rsidP="001E52EA"/>
    <w:p w:rsidR="001E52EA" w:rsidRPr="00982B9E" w:rsidRDefault="001E52EA" w:rsidP="001E52EA">
      <w:pPr>
        <w:jc w:val="both"/>
        <w:rPr>
          <w:b/>
          <w:bCs/>
        </w:rPr>
      </w:pPr>
      <w:r w:rsidRPr="005F2872">
        <w:t xml:space="preserve"> </w:t>
      </w:r>
      <w:r w:rsidRPr="005F2872">
        <w:rPr>
          <w:bCs/>
          <w:sz w:val="22"/>
          <w:szCs w:val="28"/>
        </w:rPr>
        <w:t>Projekat „</w:t>
      </w:r>
      <w:r>
        <w:rPr>
          <w:b/>
          <w:bCs/>
        </w:rPr>
        <w:t>UPRAVLJANJE KULTURNIM NASLEĐEM I NEGOVA TURISTIČKA VALORUZACIJA U PROJEKTU EURODISTRIKTA JUŽNI JADRAN</w:t>
      </w:r>
      <w:r w:rsidRPr="005F2872">
        <w:rPr>
          <w:bCs/>
          <w:sz w:val="22"/>
          <w:szCs w:val="28"/>
        </w:rPr>
        <w:t xml:space="preserve">“ koji kandiduje NVO </w:t>
      </w:r>
      <w:r>
        <w:rPr>
          <w:bCs/>
          <w:sz w:val="22"/>
          <w:szCs w:val="28"/>
        </w:rPr>
        <w:t>Institut za evropske integracije i međunarodnu saradnju sadrži informacije koje su istinitne i tačne.</w:t>
      </w:r>
    </w:p>
    <w:p w:rsidR="001E52EA" w:rsidRPr="005F2872" w:rsidRDefault="001E52EA" w:rsidP="001E52EA">
      <w:pPr>
        <w:jc w:val="both"/>
        <w:rPr>
          <w:bCs/>
          <w:sz w:val="22"/>
          <w:szCs w:val="28"/>
        </w:rPr>
      </w:pPr>
    </w:p>
    <w:p w:rsidR="001E52EA" w:rsidRPr="005F2872" w:rsidRDefault="001E52EA" w:rsidP="001E52EA">
      <w:pPr>
        <w:pStyle w:val="BodyText2"/>
        <w:rPr>
          <w:sz w:val="22"/>
        </w:rPr>
      </w:pPr>
      <w:r w:rsidRPr="005F2872">
        <w:rPr>
          <w:sz w:val="22"/>
        </w:rPr>
        <w:t>Pod punom materijalnom i krivičnom odgovornošću izjavljujem da su gore navedeni podaci istiniti</w:t>
      </w: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Mr Samir Hadžić</w:t>
      </w: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  <w:r w:rsidRPr="005F2872">
        <w:rPr>
          <w:b/>
          <w:sz w:val="22"/>
          <w:szCs w:val="28"/>
        </w:rPr>
        <w:t>..........................................</w:t>
      </w:r>
    </w:p>
    <w:p w:rsidR="001E52EA" w:rsidRPr="005F2872" w:rsidRDefault="001E52EA" w:rsidP="001E52EA">
      <w:pPr>
        <w:pStyle w:val="BodyText2"/>
        <w:rPr>
          <w:sz w:val="22"/>
        </w:rPr>
      </w:pPr>
      <w:r w:rsidRPr="005F2872">
        <w:rPr>
          <w:sz w:val="22"/>
        </w:rPr>
        <w:t>(potpis ovlašćenog lica NVO-a)</w:t>
      </w:r>
      <w:r w:rsidRPr="005F2872">
        <w:rPr>
          <w:sz w:val="22"/>
        </w:rPr>
        <w:tab/>
      </w:r>
      <w:r w:rsidRPr="005F2872">
        <w:rPr>
          <w:sz w:val="22"/>
        </w:rPr>
        <w:tab/>
      </w:r>
      <w:r w:rsidRPr="005F2872">
        <w:rPr>
          <w:sz w:val="22"/>
        </w:rPr>
        <w:tab/>
        <w:t>M.P.</w:t>
      </w:r>
    </w:p>
    <w:p w:rsidR="001E52EA" w:rsidRPr="005F2872" w:rsidRDefault="001E52EA" w:rsidP="001E52EA">
      <w:pPr>
        <w:pStyle w:val="BodyText2"/>
        <w:rPr>
          <w:sz w:val="22"/>
        </w:rPr>
      </w:pPr>
    </w:p>
    <w:p w:rsidR="001E52EA" w:rsidRPr="005F2872" w:rsidRDefault="001E52EA" w:rsidP="001E52EA">
      <w:pPr>
        <w:rPr>
          <w:i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pPr>
        <w:rPr>
          <w:rFonts w:ascii="Arial" w:hAnsi="Arial"/>
          <w:color w:val="000000"/>
          <w:sz w:val="22"/>
          <w:lang w:val="sl-SI"/>
        </w:rPr>
      </w:pPr>
    </w:p>
    <w:p w:rsidR="001E52EA" w:rsidRDefault="001E52EA" w:rsidP="001E52EA">
      <w:r>
        <w:rPr>
          <w:rFonts w:ascii="Arial" w:hAnsi="Arial"/>
          <w:color w:val="000000"/>
          <w:sz w:val="22"/>
          <w:lang w:val="sl-SI"/>
        </w:rPr>
        <w:t>VLADA</w:t>
      </w:r>
      <w:r>
        <w:t xml:space="preserve"> CRNA GORA</w:t>
      </w:r>
    </w:p>
    <w:p w:rsidR="001E52EA" w:rsidRDefault="001E52EA" w:rsidP="001E52EA">
      <w:r>
        <w:t>MINISTARSTVO FINANSIJA</w:t>
      </w:r>
    </w:p>
    <w:p w:rsidR="001E52EA" w:rsidRDefault="001E52EA" w:rsidP="001E52EA">
      <w:r>
        <w:t>Komisija za raspodjelu sredstava od igara na sreću</w:t>
      </w:r>
    </w:p>
    <w:p w:rsidR="001E52EA" w:rsidRDefault="001E52EA" w:rsidP="001E52EA">
      <w:r>
        <w:t>Nevladinim organizacijama</w:t>
      </w:r>
    </w:p>
    <w:p w:rsidR="001E52EA" w:rsidRDefault="001E52EA" w:rsidP="001E52EA">
      <w:r>
        <w:t>Bar, 24.09.2011. godine</w:t>
      </w:r>
    </w:p>
    <w:p w:rsidR="001E52EA" w:rsidRDefault="001E52EA" w:rsidP="001E52EA"/>
    <w:p w:rsidR="001E52EA" w:rsidRDefault="001E52EA" w:rsidP="001E52EA"/>
    <w:p w:rsidR="001E52EA" w:rsidRDefault="001E52EA" w:rsidP="001E52EA"/>
    <w:p w:rsidR="001E52EA" w:rsidRPr="0066291E" w:rsidRDefault="001E52EA" w:rsidP="001E52EA">
      <w:pPr>
        <w:jc w:val="both"/>
        <w:rPr>
          <w:b/>
          <w:bCs/>
        </w:rPr>
      </w:pPr>
      <w:r w:rsidRPr="005F2872">
        <w:t xml:space="preserve"> </w:t>
      </w:r>
      <w:r w:rsidRPr="005F2872">
        <w:rPr>
          <w:bCs/>
          <w:sz w:val="22"/>
          <w:szCs w:val="28"/>
        </w:rPr>
        <w:t>Projekat „</w:t>
      </w:r>
      <w:r>
        <w:rPr>
          <w:b/>
          <w:bCs/>
        </w:rPr>
        <w:t>UPRAVLJANJE KULTURNIM NASLEĐEM I NEGOVA TURISTIČKA VALORUZACIJA U PROJEKTU EURODISTRIKTA JUŽNI JADRAN</w:t>
      </w:r>
      <w:r w:rsidRPr="005F2872">
        <w:rPr>
          <w:bCs/>
          <w:sz w:val="22"/>
          <w:szCs w:val="28"/>
        </w:rPr>
        <w:t xml:space="preserve">“ koji kandiduje NVO </w:t>
      </w:r>
      <w:r>
        <w:rPr>
          <w:bCs/>
          <w:sz w:val="22"/>
          <w:szCs w:val="28"/>
        </w:rPr>
        <w:t>I</w:t>
      </w:r>
      <w:r>
        <w:rPr>
          <w:bCs/>
          <w:i/>
          <w:sz w:val="22"/>
          <w:szCs w:val="28"/>
        </w:rPr>
        <w:t xml:space="preserve">nstitut za evropske integracije i međunarodnu saradnju </w:t>
      </w:r>
      <w:r w:rsidRPr="005F2872">
        <w:rPr>
          <w:bCs/>
          <w:sz w:val="22"/>
          <w:szCs w:val="28"/>
        </w:rPr>
        <w:t xml:space="preserve"> nije kandidovan za finansiranje kod drugog donatora  </w:t>
      </w:r>
    </w:p>
    <w:p w:rsidR="001E52EA" w:rsidRPr="005F2872" w:rsidRDefault="001E52EA" w:rsidP="001E52EA">
      <w:pPr>
        <w:jc w:val="both"/>
        <w:rPr>
          <w:bCs/>
          <w:sz w:val="22"/>
          <w:szCs w:val="28"/>
        </w:rPr>
      </w:pPr>
    </w:p>
    <w:p w:rsidR="001E52EA" w:rsidRPr="005F2872" w:rsidRDefault="001E52EA" w:rsidP="001E52EA">
      <w:pPr>
        <w:pStyle w:val="BodyText2"/>
        <w:rPr>
          <w:sz w:val="22"/>
        </w:rPr>
      </w:pPr>
      <w:r w:rsidRPr="005F2872">
        <w:rPr>
          <w:sz w:val="22"/>
        </w:rPr>
        <w:t>Pod punom materijalnom i krivičnom odgovornošću izjavljujem da su gore navedeni podaci istiniti</w:t>
      </w: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  <w:r>
        <w:rPr>
          <w:b/>
          <w:sz w:val="22"/>
          <w:szCs w:val="28"/>
        </w:rPr>
        <w:t>Mr Samir Hadžić</w:t>
      </w: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</w:p>
    <w:p w:rsidR="001E52EA" w:rsidRPr="005F2872" w:rsidRDefault="001E52EA" w:rsidP="001E52EA">
      <w:pPr>
        <w:jc w:val="both"/>
        <w:rPr>
          <w:b/>
          <w:sz w:val="22"/>
          <w:szCs w:val="28"/>
        </w:rPr>
      </w:pPr>
      <w:r w:rsidRPr="005F2872">
        <w:rPr>
          <w:b/>
          <w:sz w:val="22"/>
          <w:szCs w:val="28"/>
        </w:rPr>
        <w:t>..........................................</w:t>
      </w:r>
    </w:p>
    <w:p w:rsidR="001E52EA" w:rsidRPr="005F2872" w:rsidRDefault="001E52EA" w:rsidP="001E52EA">
      <w:pPr>
        <w:pStyle w:val="BodyText2"/>
        <w:rPr>
          <w:sz w:val="22"/>
        </w:rPr>
      </w:pPr>
      <w:r w:rsidRPr="005F2872">
        <w:rPr>
          <w:sz w:val="22"/>
        </w:rPr>
        <w:t>(potpis ovlašćenog lica NVO-a)</w:t>
      </w:r>
      <w:r w:rsidRPr="005F2872">
        <w:rPr>
          <w:sz w:val="22"/>
        </w:rPr>
        <w:tab/>
      </w:r>
      <w:r w:rsidRPr="005F2872">
        <w:rPr>
          <w:sz w:val="22"/>
        </w:rPr>
        <w:tab/>
      </w:r>
      <w:r w:rsidRPr="005F2872">
        <w:rPr>
          <w:sz w:val="22"/>
        </w:rPr>
        <w:tab/>
        <w:t>M.P.</w:t>
      </w:r>
    </w:p>
    <w:p w:rsidR="001E52EA" w:rsidRPr="005F2872" w:rsidRDefault="001E52EA" w:rsidP="001E52EA">
      <w:pPr>
        <w:pStyle w:val="BodyText2"/>
        <w:rPr>
          <w:sz w:val="22"/>
        </w:rPr>
      </w:pPr>
    </w:p>
    <w:p w:rsidR="001E52EA" w:rsidRPr="005F2872" w:rsidRDefault="001E52EA" w:rsidP="001E52EA">
      <w:pPr>
        <w:rPr>
          <w:i/>
        </w:rPr>
      </w:pPr>
    </w:p>
    <w:p w:rsidR="001E52EA" w:rsidRDefault="001E52EA" w:rsidP="001E52EA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</w:p>
    <w:p w:rsidR="00AC042F" w:rsidRDefault="00AC042F"/>
    <w:sectPr w:rsidR="00AC042F" w:rsidSect="00CC07D5">
      <w:headerReference w:type="default" r:id="rId7"/>
      <w:pgSz w:w="11907" w:h="16840" w:code="9"/>
      <w:pgMar w:top="3119" w:right="851" w:bottom="964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55E" w:rsidRDefault="0051555E" w:rsidP="005E1CAE">
      <w:r>
        <w:separator/>
      </w:r>
    </w:p>
  </w:endnote>
  <w:endnote w:type="continuationSeparator" w:id="1">
    <w:p w:rsidR="0051555E" w:rsidRDefault="0051555E" w:rsidP="005E1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55E" w:rsidRDefault="0051555E" w:rsidP="005E1CAE">
      <w:r>
        <w:separator/>
      </w:r>
    </w:p>
  </w:footnote>
  <w:footnote w:type="continuationSeparator" w:id="1">
    <w:p w:rsidR="0051555E" w:rsidRDefault="0051555E" w:rsidP="005E1CAE">
      <w:r>
        <w:continuationSeparator/>
      </w:r>
    </w:p>
  </w:footnote>
  <w:footnote w:id="2">
    <w:p w:rsidR="001E52EA" w:rsidRPr="001E52EA" w:rsidRDefault="001E52EA" w:rsidP="001E52EA">
      <w:pPr>
        <w:pStyle w:val="FootnoteText"/>
        <w:rPr>
          <w:lang w:val="sr-Latn-BA"/>
        </w:rPr>
      </w:pPr>
      <w:r>
        <w:rPr>
          <w:rStyle w:val="FootnoteReference"/>
          <w:lang w:val="sr-Latn-BA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7D5" w:rsidRDefault="001E52EA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-46355</wp:posOffset>
          </wp:positionH>
          <wp:positionV relativeFrom="page">
            <wp:posOffset>0</wp:posOffset>
          </wp:positionV>
          <wp:extent cx="7534275" cy="10658475"/>
          <wp:effectExtent l="19050" t="0" r="9525" b="0"/>
          <wp:wrapNone/>
          <wp:docPr id="1" name="Picture 1" descr="Graph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aphic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8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1456A"/>
    <w:multiLevelType w:val="hybridMultilevel"/>
    <w:tmpl w:val="909C1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B37A7"/>
    <w:multiLevelType w:val="hybridMultilevel"/>
    <w:tmpl w:val="955EB8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2C8020">
      <w:numFmt w:val="none"/>
      <w:lvlText w:val=""/>
      <w:lvlJc w:val="left"/>
      <w:pPr>
        <w:tabs>
          <w:tab w:val="num" w:pos="360"/>
        </w:tabs>
      </w:pPr>
    </w:lvl>
    <w:lvl w:ilvl="2" w:tplc="ED2895F6">
      <w:numFmt w:val="none"/>
      <w:lvlText w:val=""/>
      <w:lvlJc w:val="left"/>
      <w:pPr>
        <w:tabs>
          <w:tab w:val="num" w:pos="360"/>
        </w:tabs>
      </w:pPr>
    </w:lvl>
    <w:lvl w:ilvl="3" w:tplc="AD3A0D66">
      <w:numFmt w:val="none"/>
      <w:lvlText w:val=""/>
      <w:lvlJc w:val="left"/>
      <w:pPr>
        <w:tabs>
          <w:tab w:val="num" w:pos="360"/>
        </w:tabs>
      </w:pPr>
    </w:lvl>
    <w:lvl w:ilvl="4" w:tplc="6B3EB5EA">
      <w:numFmt w:val="none"/>
      <w:lvlText w:val=""/>
      <w:lvlJc w:val="left"/>
      <w:pPr>
        <w:tabs>
          <w:tab w:val="num" w:pos="360"/>
        </w:tabs>
      </w:pPr>
    </w:lvl>
    <w:lvl w:ilvl="5" w:tplc="85CA1C72">
      <w:numFmt w:val="none"/>
      <w:lvlText w:val=""/>
      <w:lvlJc w:val="left"/>
      <w:pPr>
        <w:tabs>
          <w:tab w:val="num" w:pos="360"/>
        </w:tabs>
      </w:pPr>
    </w:lvl>
    <w:lvl w:ilvl="6" w:tplc="AF503324">
      <w:numFmt w:val="none"/>
      <w:lvlText w:val=""/>
      <w:lvlJc w:val="left"/>
      <w:pPr>
        <w:tabs>
          <w:tab w:val="num" w:pos="360"/>
        </w:tabs>
      </w:pPr>
    </w:lvl>
    <w:lvl w:ilvl="7" w:tplc="639A6FA6">
      <w:numFmt w:val="none"/>
      <w:lvlText w:val=""/>
      <w:lvlJc w:val="left"/>
      <w:pPr>
        <w:tabs>
          <w:tab w:val="num" w:pos="360"/>
        </w:tabs>
      </w:pPr>
    </w:lvl>
    <w:lvl w:ilvl="8" w:tplc="95E042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36DD4"/>
    <w:rsid w:val="001E52EA"/>
    <w:rsid w:val="0051555E"/>
    <w:rsid w:val="00753600"/>
    <w:rsid w:val="00857107"/>
    <w:rsid w:val="00892734"/>
    <w:rsid w:val="00893F58"/>
    <w:rsid w:val="00936DD4"/>
    <w:rsid w:val="009B2AD7"/>
    <w:rsid w:val="00AC042F"/>
    <w:rsid w:val="00B5036A"/>
    <w:rsid w:val="00CC07D5"/>
    <w:rsid w:val="00E52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7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E52EA"/>
    <w:pPr>
      <w:keepNext/>
      <w:jc w:val="both"/>
      <w:outlineLvl w:val="0"/>
    </w:pPr>
    <w:rPr>
      <w:b/>
      <w:bCs/>
      <w:noProof/>
      <w:lang w:val="sr-Latn-C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52EA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C07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C07D5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rsid w:val="001E52EA"/>
    <w:rPr>
      <w:b/>
      <w:bCs/>
      <w:noProof/>
      <w:sz w:val="24"/>
      <w:szCs w:val="24"/>
      <w:lang w:val="sr-Latn-CS" w:eastAsia="en-US"/>
    </w:rPr>
  </w:style>
  <w:style w:type="paragraph" w:styleId="BodyText">
    <w:name w:val="Body Text"/>
    <w:basedOn w:val="Normal"/>
    <w:link w:val="BodyTextChar"/>
    <w:semiHidden/>
    <w:rsid w:val="001E52EA"/>
    <w:pPr>
      <w:jc w:val="both"/>
    </w:pPr>
    <w:rPr>
      <w:i/>
      <w:iCs/>
      <w:noProof/>
      <w:lang w:val="sr-Latn-CS"/>
    </w:rPr>
  </w:style>
  <w:style w:type="character" w:customStyle="1" w:styleId="BodyTextChar">
    <w:name w:val="Body Text Char"/>
    <w:basedOn w:val="DefaultParagraphFont"/>
    <w:link w:val="BodyText"/>
    <w:semiHidden/>
    <w:rsid w:val="001E52EA"/>
    <w:rPr>
      <w:i/>
      <w:iCs/>
      <w:noProof/>
      <w:sz w:val="24"/>
      <w:szCs w:val="24"/>
      <w:lang w:val="sr-Latn-CS" w:eastAsia="en-US"/>
    </w:rPr>
  </w:style>
  <w:style w:type="paragraph" w:styleId="BodyText3">
    <w:name w:val="Body Text 3"/>
    <w:basedOn w:val="Normal"/>
    <w:link w:val="BodyText3Char"/>
    <w:semiHidden/>
    <w:rsid w:val="001E52EA"/>
    <w:pPr>
      <w:jc w:val="center"/>
    </w:pPr>
    <w:rPr>
      <w:b/>
      <w:bCs/>
      <w:noProof/>
      <w:u w:val="single"/>
      <w:lang w:val="sr-Latn-CS"/>
    </w:rPr>
  </w:style>
  <w:style w:type="character" w:customStyle="1" w:styleId="BodyText3Char">
    <w:name w:val="Body Text 3 Char"/>
    <w:basedOn w:val="DefaultParagraphFont"/>
    <w:link w:val="BodyText3"/>
    <w:semiHidden/>
    <w:rsid w:val="001E52EA"/>
    <w:rPr>
      <w:b/>
      <w:bCs/>
      <w:noProof/>
      <w:sz w:val="24"/>
      <w:szCs w:val="24"/>
      <w:u w:val="single"/>
      <w:lang w:val="sr-Latn-CS" w:eastAsia="en-US"/>
    </w:rPr>
  </w:style>
  <w:style w:type="paragraph" w:styleId="FootnoteText">
    <w:name w:val="footnote text"/>
    <w:basedOn w:val="Normal"/>
    <w:link w:val="FootnoteTextChar"/>
    <w:semiHidden/>
    <w:rsid w:val="001E52EA"/>
    <w:rPr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1E52EA"/>
    <w:rPr>
      <w:lang w:val="nl-NL" w:eastAsia="nl-NL"/>
    </w:rPr>
  </w:style>
  <w:style w:type="character" w:styleId="FootnoteReference">
    <w:name w:val="footnote reference"/>
    <w:basedOn w:val="DefaultParagraphFont"/>
    <w:semiHidden/>
    <w:rsid w:val="001E52EA"/>
    <w:rPr>
      <w:vertAlign w:val="superscript"/>
    </w:rPr>
  </w:style>
  <w:style w:type="paragraph" w:styleId="ListParagraph">
    <w:name w:val="List Paragraph"/>
    <w:basedOn w:val="Normal"/>
    <w:uiPriority w:val="34"/>
    <w:qFormat/>
    <w:rsid w:val="001E52EA"/>
    <w:pPr>
      <w:ind w:left="720"/>
      <w:contextualSpacing/>
    </w:pPr>
    <w:rPr>
      <w:noProof/>
      <w:lang w:val="sr-Latn-CS"/>
    </w:rPr>
  </w:style>
  <w:style w:type="paragraph" w:customStyle="1" w:styleId="TFax5">
    <w:name w:val="TFax 5"/>
    <w:basedOn w:val="Heading5"/>
    <w:rsid w:val="001E52EA"/>
    <w:pPr>
      <w:keepNext/>
      <w:tabs>
        <w:tab w:val="left" w:pos="1701"/>
      </w:tabs>
      <w:suppressAutoHyphens/>
      <w:spacing w:before="0" w:after="120"/>
    </w:pPr>
    <w:rPr>
      <w:rFonts w:ascii="Times New Roman" w:eastAsia="Times New Roman" w:hAnsi="Times New Roman" w:cs="Times New Roman"/>
      <w:i w:val="0"/>
      <w:iCs w:val="0"/>
      <w:sz w:val="24"/>
      <w:szCs w:val="24"/>
      <w:lang w:val="en-GB" w:eastAsia="ar-SA"/>
    </w:rPr>
  </w:style>
  <w:style w:type="paragraph" w:styleId="NormalWeb">
    <w:name w:val="Normal (Web)"/>
    <w:basedOn w:val="Normal"/>
    <w:rsid w:val="001E52EA"/>
    <w:pPr>
      <w:spacing w:before="100" w:beforeAutospacing="1" w:after="100" w:afterAutospacing="1"/>
    </w:pPr>
    <w:rPr>
      <w:color w:val="000000"/>
    </w:rPr>
  </w:style>
  <w:style w:type="paragraph" w:styleId="BodyText2">
    <w:name w:val="Body Text 2"/>
    <w:basedOn w:val="Normal"/>
    <w:link w:val="BodyText2Char"/>
    <w:rsid w:val="001E52EA"/>
    <w:pPr>
      <w:spacing w:after="120" w:line="480" w:lineRule="auto"/>
    </w:pPr>
    <w:rPr>
      <w:noProof/>
      <w:lang w:val="sr-Latn-CS"/>
    </w:rPr>
  </w:style>
  <w:style w:type="character" w:customStyle="1" w:styleId="BodyText2Char">
    <w:name w:val="Body Text 2 Char"/>
    <w:basedOn w:val="DefaultParagraphFont"/>
    <w:link w:val="BodyText2"/>
    <w:rsid w:val="001E52EA"/>
    <w:rPr>
      <w:noProof/>
      <w:sz w:val="24"/>
      <w:szCs w:val="24"/>
      <w:lang w:val="sr-Latn-CS" w:eastAsia="en-US"/>
    </w:rPr>
  </w:style>
  <w:style w:type="character" w:customStyle="1" w:styleId="grame">
    <w:name w:val="grame"/>
    <w:basedOn w:val="DefaultParagraphFont"/>
    <w:rsid w:val="001E52EA"/>
  </w:style>
  <w:style w:type="character" w:customStyle="1" w:styleId="Heading5Char">
    <w:name w:val="Heading 5 Char"/>
    <w:basedOn w:val="DefaultParagraphFont"/>
    <w:link w:val="Heading5"/>
    <w:uiPriority w:val="9"/>
    <w:semiHidden/>
    <w:rsid w:val="001E52EA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2607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GSoft</Company>
  <LinksUpToDate>false</LinksUpToDate>
  <CharactersWithSpaces>17438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</dc:creator>
  <cp:lastModifiedBy>milena.remikovic</cp:lastModifiedBy>
  <cp:revision>2</cp:revision>
  <cp:lastPrinted>2000-03-12T21:19:00Z</cp:lastPrinted>
  <dcterms:created xsi:type="dcterms:W3CDTF">2011-11-25T09:26:00Z</dcterms:created>
  <dcterms:modified xsi:type="dcterms:W3CDTF">2011-11-25T09:26:00Z</dcterms:modified>
</cp:coreProperties>
</file>