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896D96">
        <w:rPr>
          <w:rFonts w:ascii="Times New Roman" w:hAnsi="Times New Roman"/>
          <w:b/>
          <w:smallCaps/>
          <w:sz w:val="28"/>
          <w:lang w:val="en-GB"/>
        </w:rPr>
        <w:t>g</w:t>
      </w:r>
      <w:r w:rsidRPr="00896D96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896D96">
        <w:rPr>
          <w:rFonts w:ascii="Times New Roman" w:hAnsi="Times New Roman"/>
          <w:b/>
          <w:smallCaps/>
          <w:sz w:val="28"/>
          <w:lang w:val="en-GB"/>
        </w:rPr>
        <w:t>b</w:t>
      </w:r>
      <w:r w:rsidRPr="00896D96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896D96">
        <w:rPr>
          <w:rFonts w:ascii="Times New Roman" w:hAnsi="Times New Roman"/>
          <w:b/>
          <w:smallCaps/>
          <w:sz w:val="28"/>
          <w:lang w:val="en-GB"/>
        </w:rPr>
        <w:t xml:space="preserve"> of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the Union</w:t>
      </w:r>
    </w:p>
    <w:p w:rsidR="00896D96" w:rsidRPr="00134114" w:rsidRDefault="00896D96" w:rsidP="00896D96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134114">
        <w:rPr>
          <w:rFonts w:ascii="Times New Roman" w:hAnsi="Times New Roman"/>
          <w:sz w:val="22"/>
          <w:szCs w:val="22"/>
          <w:lang w:val="en-GB"/>
        </w:rPr>
        <w:t xml:space="preserve">The Ministry of Finance of Montenegro </w:t>
      </w:r>
    </w:p>
    <w:p w:rsidR="00896D96" w:rsidRPr="00134114" w:rsidRDefault="00896D96" w:rsidP="00896D96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134114">
        <w:rPr>
          <w:rFonts w:ascii="Times New Roman" w:hAnsi="Times New Roman"/>
          <w:sz w:val="22"/>
          <w:szCs w:val="22"/>
          <w:lang w:val="en-GB"/>
        </w:rPr>
        <w:t xml:space="preserve">Directorate for Finance and Contracting of the EU Assistance Funds </w:t>
      </w:r>
    </w:p>
    <w:p w:rsidR="00896D96" w:rsidRDefault="00896D96" w:rsidP="00896D96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134114">
        <w:rPr>
          <w:rFonts w:ascii="Times New Roman" w:hAnsi="Times New Roman"/>
          <w:sz w:val="22"/>
          <w:szCs w:val="22"/>
          <w:lang w:val="en-GB"/>
        </w:rPr>
        <w:t xml:space="preserve">Stanka Dragojevića 2, 81 000 Podgorica, Montenegro </w:t>
      </w:r>
    </w:p>
    <w:p w:rsidR="00896D96" w:rsidRPr="00134114" w:rsidRDefault="00896D96" w:rsidP="00896D96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:rsidR="004D2FD8" w:rsidRPr="00387E08" w:rsidRDefault="00896D96" w:rsidP="00896D96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896D96" w:rsidRDefault="00CD243E" w:rsidP="00896D96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96D96" w:rsidRPr="00134114">
        <w:rPr>
          <w:rFonts w:ascii="Times New Roman" w:hAnsi="Times New Roman"/>
          <w:b/>
          <w:sz w:val="28"/>
          <w:lang w:val="en-GB"/>
        </w:rPr>
        <w:t>Multi-Annual Action Programme for Montenegro on Employment, Education and Social Policies 2015-2017</w:t>
      </w:r>
    </w:p>
    <w:p w:rsidR="004D2FD8" w:rsidRPr="007B70EE" w:rsidRDefault="004D2FD8" w:rsidP="00C13F33">
      <w:pPr>
        <w:spacing w:before="240" w:after="0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896D96" w:rsidRPr="002A6815">
        <w:rPr>
          <w:rFonts w:ascii="Times New Roman" w:hAnsi="Times New Roman"/>
          <w:b/>
          <w:sz w:val="28"/>
          <w:lang w:val="en-GB"/>
        </w:rPr>
        <w:t>Purchase of teaching aids and IT equipment for schools in Montenegro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5175C9">
        <w:rPr>
          <w:rFonts w:ascii="Times New Roman" w:hAnsi="Times New Roman"/>
          <w:b/>
          <w:sz w:val="22"/>
          <w:lang w:val="en-GB"/>
        </w:rPr>
        <w:t>:</w:t>
      </w:r>
      <w:r w:rsidRPr="007B70EE">
        <w:rPr>
          <w:rFonts w:ascii="Times New Roman" w:hAnsi="Times New Roman"/>
          <w:b/>
          <w:sz w:val="22"/>
          <w:lang w:val="en-GB"/>
        </w:rPr>
        <w:t xml:space="preserve"> </w:t>
      </w:r>
      <w:r w:rsidR="005175C9" w:rsidRPr="005175C9">
        <w:rPr>
          <w:rFonts w:ascii="Times New Roman" w:hAnsi="Times New Roman"/>
          <w:b/>
          <w:sz w:val="22"/>
          <w:lang w:val="en-GB"/>
        </w:rPr>
        <w:t>NEAR/TGD/2020/EA-LOP/00</w:t>
      </w:r>
      <w:r w:rsidR="00F7091D">
        <w:rPr>
          <w:rFonts w:ascii="Times New Roman" w:hAnsi="Times New Roman"/>
          <w:b/>
          <w:sz w:val="22"/>
          <w:lang w:val="en-GB"/>
        </w:rPr>
        <w:t>67</w:t>
      </w:r>
      <w:bookmarkStart w:id="2" w:name="_GoBack"/>
      <w:bookmarkEnd w:id="2"/>
    </w:p>
    <w:p w:rsidR="00C13F33" w:rsidRDefault="00C13F3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:rsidR="00C13F33" w:rsidRDefault="00C13F3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:rsidR="00C13F33" w:rsidRDefault="00C13F3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:rsidR="004D2FD8" w:rsidRDefault="004D2FD8" w:rsidP="00764FC7">
      <w:pPr>
        <w:spacing w:after="0"/>
        <w:ind w:left="1276" w:hanging="1276"/>
        <w:outlineLvl w:val="0"/>
        <w:rPr>
          <w:ins w:id="3" w:author="Vesna Lucic" w:date="2020-09-28T09:34:00Z"/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C13F33" w:rsidRPr="003A4EB0" w:rsidRDefault="00C13F33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D2FD8" w:rsidRDefault="004D2FD8" w:rsidP="00896D96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  <w:r w:rsidR="00896D96">
        <w:rPr>
          <w:rFonts w:ascii="Times New Roman" w:hAnsi="Times New Roman"/>
          <w:sz w:val="22"/>
          <w:lang w:val="en-GB"/>
        </w:rPr>
        <w:t xml:space="preserve"> </w:t>
      </w:r>
      <w:r w:rsidRPr="00896D96">
        <w:rPr>
          <w:rFonts w:ascii="Times New Roman" w:hAnsi="Times New Roman"/>
          <w:sz w:val="22"/>
          <w:lang w:val="en-GB"/>
        </w:rPr>
        <w:t xml:space="preserve">the </w:t>
      </w:r>
      <w:r w:rsidR="00896D96" w:rsidRPr="00896D96">
        <w:rPr>
          <w:rFonts w:ascii="Times New Roman" w:hAnsi="Times New Roman"/>
          <w:sz w:val="22"/>
          <w:lang w:val="en-GB"/>
        </w:rPr>
        <w:t>supply, delivery, installation, putting into operation, inspection, testing and warranty services</w:t>
      </w:r>
      <w:r w:rsidR="00896D96">
        <w:rPr>
          <w:rFonts w:ascii="Times New Roman" w:hAnsi="Times New Roman"/>
          <w:sz w:val="22"/>
          <w:lang w:val="en-GB"/>
        </w:rPr>
        <w:t xml:space="preserve"> </w:t>
      </w:r>
      <w:r w:rsidRPr="00896D96">
        <w:rPr>
          <w:rFonts w:ascii="Times New Roman" w:hAnsi="Times New Roman"/>
          <w:sz w:val="22"/>
          <w:lang w:val="en-GB"/>
        </w:rPr>
        <w:t>of the following supplies:</w:t>
      </w:r>
    </w:p>
    <w:p w:rsidR="00C13F33" w:rsidRPr="00896D96" w:rsidRDefault="00C13F33" w:rsidP="00C13F33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8858" w:type="dxa"/>
        <w:tblInd w:w="250" w:type="dxa"/>
        <w:tblBorders>
          <w:top w:val="single" w:sz="4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159"/>
        <w:gridCol w:w="990"/>
      </w:tblGrid>
      <w:tr w:rsidR="00896D96" w:rsidRPr="00134114" w:rsidTr="00E23421">
        <w:trPr>
          <w:trHeight w:val="79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ar-SA"/>
              </w:rPr>
              <w:t xml:space="preserve">Item 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tabs>
                <w:tab w:val="left" w:pos="729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ar-SA"/>
              </w:rPr>
              <w:t>Description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ar-SA"/>
              </w:rPr>
              <w:t>Quantity</w:t>
            </w:r>
          </w:p>
        </w:tc>
      </w:tr>
      <w:tr w:rsidR="00896D96" w:rsidRPr="00134114" w:rsidTr="00E23421">
        <w:trPr>
          <w:trHeight w:val="79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spacing w:before="0" w:after="0"/>
              <w:rPr>
                <w:rFonts w:ascii="Times New Roman" w:hAnsi="Times New Roman"/>
                <w:i/>
                <w:sz w:val="22"/>
                <w:szCs w:val="22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Desktop computer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GB"/>
              </w:rPr>
            </w:pPr>
            <w:r w:rsidRPr="00134114">
              <w:rPr>
                <w:rFonts w:ascii="Times New Roman" w:eastAsia="Calibri" w:hAnsi="Times New Roman"/>
                <w:i/>
                <w:snapToGrid/>
                <w:sz w:val="24"/>
                <w:szCs w:val="24"/>
                <w:lang w:val="en-GB"/>
              </w:rPr>
              <w:t xml:space="preserve">Laptop computer 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spacing w:before="0" w:after="0"/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Tablet 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7159" w:type="dxa"/>
          </w:tcPr>
          <w:p w:rsidR="00896D96" w:rsidRPr="00134114" w:rsidRDefault="00896D96" w:rsidP="003E6F20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Keyboard with </w:t>
            </w:r>
            <w:r w:rsidR="003E6F20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large keys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Large Trackball Computer Mouse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6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anReader software with HASP licence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7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Color Ink Tank CISS Printer with compatible waste ink tank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Set of 4 ink colour bottles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9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Binding Machine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10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Binding Covers</w:t>
            </w:r>
            <w:r w:rsidR="009E49F2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Color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11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Binding Covers</w:t>
            </w:r>
            <w:r w:rsidR="009E49F2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Transparent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12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Plastic Binding Combs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d 10 mm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13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Plastic Binding Combs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d 12mm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14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Plastic Binding Combs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d 14mm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15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Laminating Machine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16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Laminating Pouches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A4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17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Laminating Pouches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A5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80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18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Laminating Pouches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A6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160</w:t>
            </w:r>
          </w:p>
        </w:tc>
      </w:tr>
      <w:tr w:rsidR="00896D96" w:rsidRPr="00134114" w:rsidTr="00E23421">
        <w:trPr>
          <w:trHeight w:val="92"/>
        </w:trPr>
        <w:tc>
          <w:tcPr>
            <w:tcW w:w="709" w:type="dxa"/>
          </w:tcPr>
          <w:p w:rsidR="00896D96" w:rsidRPr="00134114" w:rsidRDefault="00896D96" w:rsidP="00E23421">
            <w:pPr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19</w:t>
            </w:r>
          </w:p>
        </w:tc>
        <w:tc>
          <w:tcPr>
            <w:tcW w:w="7159" w:type="dxa"/>
          </w:tcPr>
          <w:p w:rsidR="00896D96" w:rsidRPr="00134114" w:rsidRDefault="00896D96" w:rsidP="00E23421">
            <w:pPr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134114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Paper Trimmer</w:t>
            </w:r>
          </w:p>
        </w:tc>
        <w:tc>
          <w:tcPr>
            <w:tcW w:w="990" w:type="dxa"/>
          </w:tcPr>
          <w:p w:rsidR="00896D96" w:rsidRPr="00134114" w:rsidRDefault="00896D96" w:rsidP="00E23421">
            <w:pPr>
              <w:tabs>
                <w:tab w:val="right" w:pos="1485"/>
              </w:tabs>
              <w:suppressAutoHyphens/>
              <w:snapToGrid w:val="0"/>
              <w:spacing w:before="60" w:after="40"/>
              <w:jc w:val="center"/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</w:pPr>
            <w:r w:rsidRPr="00134114">
              <w:rPr>
                <w:rFonts w:ascii="Times New Roman" w:hAnsi="Times New Roman"/>
                <w:snapToGrid/>
                <w:sz w:val="22"/>
                <w:szCs w:val="22"/>
                <w:lang w:val="en-GB" w:eastAsia="ar-SA"/>
              </w:rPr>
              <w:t>40</w:t>
            </w:r>
          </w:p>
        </w:tc>
      </w:tr>
    </w:tbl>
    <w:p w:rsidR="00C13F33" w:rsidRDefault="00C13F33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896D96" w:rsidRPr="00134114">
        <w:rPr>
          <w:rFonts w:ascii="Times New Roman" w:hAnsi="Times New Roman"/>
          <w:sz w:val="22"/>
          <w:lang w:val="en-GB"/>
        </w:rPr>
        <w:t>as specified in Annex II+III: Technical Specifications + Technical offer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96D96">
        <w:rPr>
          <w:rFonts w:ascii="Times New Roman" w:hAnsi="Times New Roman"/>
          <w:sz w:val="22"/>
          <w:lang w:val="en-GB"/>
        </w:rPr>
        <w:t>132 calendar da</w:t>
      </w:r>
      <w:r w:rsidR="00896D96">
        <w:rPr>
          <w:rFonts w:ascii="Times New Roman" w:hAnsi="Times New Roman"/>
          <w:sz w:val="22"/>
          <w:lang w:val="en-US"/>
        </w:rPr>
        <w:t>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896D96">
        <w:rPr>
          <w:rFonts w:ascii="Times New Roman" w:hAnsi="Times New Roman"/>
          <w:sz w:val="22"/>
          <w:lang w:val="en-GB"/>
        </w:rPr>
        <w:t>DDP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896D96" w:rsidRPr="00134114">
        <w:rPr>
          <w:rFonts w:ascii="Times New Roman" w:hAnsi="Times New Roman"/>
          <w:sz w:val="22"/>
          <w:lang w:val="en-GB"/>
        </w:rPr>
        <w:t>the date stipulated in the Commencement Order until the day of issuance of the certificate of Provisional Acceptance</w:t>
      </w:r>
      <w:r w:rsidR="00896D96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B90458" w:rsidRPr="00B90458">
        <w:rPr>
          <w:rFonts w:ascii="Times New Roman" w:hAnsi="Times New Roman"/>
          <w:sz w:val="22"/>
          <w:lang w:val="en-GB"/>
        </w:rPr>
        <w:t>EUR</w:t>
      </w:r>
      <w:r w:rsidR="005175C9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4C603F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4C603F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4C603F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4C603F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4C603F">
        <w:rPr>
          <w:rFonts w:ascii="Times New Roman" w:hAnsi="Times New Roman"/>
          <w:sz w:val="22"/>
          <w:highlight w:val="lightGray"/>
          <w:lang w:val="en-GB"/>
        </w:rPr>
        <w:t>)</w:t>
      </w:r>
      <w:r w:rsidRPr="004C603F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896D96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896D96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896D96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896D96">
        <w:rPr>
          <w:rFonts w:ascii="Times New Roman" w:hAnsi="Times New Roman"/>
          <w:sz w:val="22"/>
          <w:lang w:val="en-GB"/>
        </w:rPr>
        <w:t xml:space="preserve"> (Annex V</w:t>
      </w:r>
      <w:r w:rsidR="00216F0D" w:rsidRPr="00896D96">
        <w:rPr>
          <w:rFonts w:ascii="Times New Roman" w:hAnsi="Times New Roman"/>
          <w:sz w:val="22"/>
          <w:lang w:val="en-GB"/>
        </w:rPr>
        <w:t>)</w:t>
      </w:r>
      <w:r w:rsidR="00B80DE8" w:rsidRPr="00896D96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896D96" w:rsidRDefault="00896D96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="00462120"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896D9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896D96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896D96" w:rsidRPr="00896D96">
        <w:rPr>
          <w:rFonts w:ascii="Times New Roman" w:hAnsi="Times New Roman"/>
          <w:sz w:val="22"/>
          <w:szCs w:val="22"/>
        </w:rPr>
        <w:t xml:space="preserve"> </w:t>
      </w:r>
      <w:r w:rsidRPr="00896D96">
        <w:rPr>
          <w:rFonts w:ascii="Times New Roman" w:hAnsi="Times New Roman"/>
          <w:sz w:val="22"/>
          <w:szCs w:val="22"/>
        </w:rPr>
        <w:t>the head of contracts and finance unit R4 of DG Neighbourho</w:t>
      </w:r>
      <w:r w:rsidR="00896D96" w:rsidRPr="00896D96">
        <w:rPr>
          <w:rFonts w:ascii="Times New Roman" w:hAnsi="Times New Roman"/>
          <w:sz w:val="22"/>
          <w:szCs w:val="22"/>
        </w:rPr>
        <w:t>od and Enlargement Negotiations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896D96">
        <w:rPr>
          <w:rFonts w:ascii="Times New Roman" w:hAnsi="Times New Roman"/>
          <w:sz w:val="22"/>
          <w:szCs w:val="22"/>
          <w:lang w:val="en-GB"/>
        </w:rPr>
        <w:t xml:space="preserve">four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8D3123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8D3123">
        <w:rPr>
          <w:rFonts w:ascii="Times New Roman" w:hAnsi="Times New Roman"/>
          <w:sz w:val="22"/>
          <w:lang w:val="en-GB"/>
        </w:rPr>
        <w:t>c</w:t>
      </w:r>
      <w:r w:rsidRPr="008D3123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8D3123">
        <w:rPr>
          <w:rFonts w:ascii="Times New Roman" w:hAnsi="Times New Roman"/>
          <w:sz w:val="22"/>
          <w:lang w:val="en-GB"/>
        </w:rPr>
        <w:t>a</w:t>
      </w:r>
      <w:r w:rsidRPr="008D3123">
        <w:rPr>
          <w:rFonts w:ascii="Times New Roman" w:hAnsi="Times New Roman"/>
          <w:sz w:val="22"/>
          <w:lang w:val="en-GB"/>
        </w:rPr>
        <w:t xml:space="preserve">uthority, one original being for the European </w:t>
      </w:r>
      <w:r w:rsidR="008D3123" w:rsidRPr="008D3123">
        <w:rPr>
          <w:rFonts w:ascii="Times New Roman" w:hAnsi="Times New Roman"/>
          <w:sz w:val="22"/>
          <w:lang w:val="en-GB"/>
        </w:rPr>
        <w:t>Commission,</w:t>
      </w:r>
      <w:r w:rsidR="008D3123">
        <w:rPr>
          <w:rFonts w:ascii="Times New Roman" w:hAnsi="Times New Roman"/>
          <w:sz w:val="22"/>
          <w:lang w:val="en-GB"/>
        </w:rPr>
        <w:t xml:space="preserve"> one original for the Project Implementation Unit (the Ministry of Education)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C13F33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C13F33" w:rsidTr="00514BE0">
        <w:trPr>
          <w:trHeight w:val="520"/>
        </w:trPr>
        <w:tc>
          <w:tcPr>
            <w:tcW w:w="4253" w:type="dxa"/>
            <w:gridSpan w:val="2"/>
          </w:tcPr>
          <w:p w:rsidR="004D2FD8" w:rsidRPr="00C13F33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For the </w:t>
            </w:r>
            <w:r w:rsidR="00531265"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:rsidR="004D2FD8" w:rsidRPr="00C13F33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For the </w:t>
            </w:r>
            <w:r w:rsidR="00531265"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ontracting </w:t>
            </w:r>
            <w:r w:rsidR="00531265"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</w:t>
            </w:r>
            <w:r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uthority</w:t>
            </w:r>
          </w:p>
        </w:tc>
      </w:tr>
      <w:tr w:rsidR="004D2FD8" w:rsidRPr="00C13F33" w:rsidTr="00514BE0">
        <w:trPr>
          <w:cantSplit/>
          <w:trHeight w:val="555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577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 w:rsidP="00C13F33">
            <w:pPr>
              <w:pStyle w:val="BodyText"/>
              <w:keepNext/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Title</w:t>
            </w:r>
            <w:r w:rsidR="004D2FD8" w:rsidRPr="00C13F33">
              <w:rPr>
                <w:rFonts w:ascii="Times New Roman" w:hAnsi="Times New Roman"/>
                <w:sz w:val="22"/>
                <w:szCs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Title</w:t>
            </w:r>
            <w:r w:rsidR="004D2FD8" w:rsidRPr="00C13F33">
              <w:rPr>
                <w:rFonts w:ascii="Times New Roman" w:hAnsi="Times New Roman"/>
                <w:sz w:val="22"/>
                <w:szCs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C13F33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878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428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660"/>
        </w:trPr>
        <w:tc>
          <w:tcPr>
            <w:tcW w:w="8611" w:type="dxa"/>
            <w:gridSpan w:val="5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 w:rsidR="00C13F33" w:rsidRPr="00C13F33" w:rsidRDefault="008D3123" w:rsidP="00546FB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  <w:p w:rsidR="0076436E" w:rsidRPr="00C13F33" w:rsidRDefault="004D2FD8" w:rsidP="00546FB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Endorsed for financing by the European </w:t>
            </w:r>
            <w:r w:rsidR="00315611" w:rsidRPr="00C13F3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Union </w:t>
            </w: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574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6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568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FA3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Title</w:t>
            </w:r>
            <w:r w:rsidR="004D2FD8" w:rsidRPr="00C13F33">
              <w:rPr>
                <w:rFonts w:ascii="Times New Roman" w:hAnsi="Times New Roman"/>
                <w:sz w:val="22"/>
                <w:szCs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6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890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6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C13F33" w:rsidTr="00514BE0">
        <w:trPr>
          <w:cantSplit/>
          <w:trHeight w:val="409"/>
        </w:trPr>
        <w:tc>
          <w:tcPr>
            <w:tcW w:w="1985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13F33">
              <w:rPr>
                <w:rFonts w:ascii="Times New Roman" w:hAnsi="Times New Roman"/>
                <w:sz w:val="22"/>
                <w:szCs w:val="22"/>
                <w:lang w:val="en-GB"/>
              </w:rPr>
              <w:t>Date:</w:t>
            </w:r>
            <w:r w:rsidR="00384BAB" w:rsidRPr="00C13F3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268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6" w:type="dxa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C13F33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03F" w:rsidRDefault="004C603F">
      <w:r>
        <w:separator/>
      </w:r>
    </w:p>
    <w:p w:rsidR="004C603F" w:rsidRDefault="004C603F"/>
  </w:endnote>
  <w:endnote w:type="continuationSeparator" w:id="0">
    <w:p w:rsidR="004C603F" w:rsidRDefault="004C603F">
      <w:r>
        <w:continuationSeparator/>
      </w:r>
    </w:p>
    <w:p w:rsidR="004C603F" w:rsidRDefault="004C60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F7091D">
      <w:rPr>
        <w:rFonts w:ascii="Times New Roman" w:hAnsi="Times New Roman"/>
        <w:noProof/>
        <w:sz w:val="18"/>
        <w:szCs w:val="18"/>
        <w:lang w:val="en-GB"/>
      </w:rPr>
      <w:t>2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F7091D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03F" w:rsidRDefault="004C603F" w:rsidP="008056C4">
      <w:pPr>
        <w:spacing w:before="0" w:after="0"/>
      </w:pPr>
      <w:r>
        <w:separator/>
      </w:r>
    </w:p>
  </w:footnote>
  <w:footnote w:type="continuationSeparator" w:id="0">
    <w:p w:rsidR="004C603F" w:rsidRDefault="004C603F">
      <w:r>
        <w:continuationSeparator/>
      </w:r>
    </w:p>
    <w:p w:rsidR="004C603F" w:rsidRDefault="004C603F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C13F33">
        <w:rPr>
          <w:lang w:val="en-GB"/>
        </w:rPr>
        <w:t>DDP (Delivered Duty Paid)</w:t>
      </w:r>
      <w:r w:rsidRPr="0088238A">
        <w:rPr>
          <w:sz w:val="22"/>
          <w:szCs w:val="22"/>
          <w:lang w:val="en-GB"/>
        </w:rPr>
        <w:t xml:space="preserve"> </w:t>
      </w:r>
      <w:r w:rsidRPr="0088238A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esna Lucic">
    <w15:presenceInfo w15:providerId="AD" w15:userId="S-1-5-21-3530176030-4113171763-13993460-17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93DF4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D4C64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94B88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E6F20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57EB0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C603F"/>
    <w:rsid w:val="004D2FD8"/>
    <w:rsid w:val="004E14D4"/>
    <w:rsid w:val="004F1F8C"/>
    <w:rsid w:val="004F5C57"/>
    <w:rsid w:val="00501FF0"/>
    <w:rsid w:val="00507F82"/>
    <w:rsid w:val="00514BE0"/>
    <w:rsid w:val="005175C9"/>
    <w:rsid w:val="00525100"/>
    <w:rsid w:val="00531265"/>
    <w:rsid w:val="005355FD"/>
    <w:rsid w:val="00535826"/>
    <w:rsid w:val="00536B4A"/>
    <w:rsid w:val="00540931"/>
    <w:rsid w:val="00543183"/>
    <w:rsid w:val="00546D59"/>
    <w:rsid w:val="00546FB0"/>
    <w:rsid w:val="00552705"/>
    <w:rsid w:val="00560327"/>
    <w:rsid w:val="0056438D"/>
    <w:rsid w:val="00571A21"/>
    <w:rsid w:val="00573CB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758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238A"/>
    <w:rsid w:val="008859E6"/>
    <w:rsid w:val="00896D96"/>
    <w:rsid w:val="008A077E"/>
    <w:rsid w:val="008A39B7"/>
    <w:rsid w:val="008B1768"/>
    <w:rsid w:val="008B465B"/>
    <w:rsid w:val="008C1101"/>
    <w:rsid w:val="008D312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36C2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49F2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458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3F33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02AE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7091D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55DC37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6AF87-A178-4C6C-B688-B7BEA31C4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4639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MEDENICA Jelena (EEAS-PODGORICA)</cp:lastModifiedBy>
  <cp:revision>26</cp:revision>
  <cp:lastPrinted>2012-10-22T09:58:00Z</cp:lastPrinted>
  <dcterms:created xsi:type="dcterms:W3CDTF">2018-12-18T11:39:00Z</dcterms:created>
  <dcterms:modified xsi:type="dcterms:W3CDTF">2020-12-17T12:45:00Z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